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p>
    <w:p w14:paraId="4B0EEBB3" w14:textId="77777777"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167508CC" w14:textId="77777777"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2F2425C" w14:textId="1DD93E4A" w:rsidR="00F27368" w:rsidRPr="00F27368" w:rsidRDefault="00801B03" w:rsidP="00F27368">
      <w:pPr>
        <w:pStyle w:val="wCoverRole"/>
        <w:rPr>
          <w:rFonts w:asciiTheme="majorHAnsi" w:hAnsiTheme="majorHAnsi"/>
          <w:lang w:val="cs-CZ"/>
        </w:rPr>
      </w:pPr>
      <w:r w:rsidRPr="00801B03">
        <w:rPr>
          <w:rFonts w:asciiTheme="majorHAnsi" w:hAnsiTheme="majorHAnsi"/>
          <w:lang w:val="cs-CZ"/>
        </w:rPr>
        <w:t xml:space="preserve">Statutární město Ústí nad Labem </w:t>
      </w:r>
      <w:r w:rsidR="00F27368"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6AF7BD54" w14:textId="77777777" w:rsidR="00F27368" w:rsidRPr="00F27368" w:rsidRDefault="00F27368" w:rsidP="00F27368">
      <w:pPr>
        <w:spacing w:before="0" w:line="240" w:lineRule="auto"/>
        <w:jc w:val="left"/>
        <w:rPr>
          <w:rFonts w:asciiTheme="majorHAnsi" w:hAnsiTheme="majorHAnsi" w:cs="Arial"/>
          <w:szCs w:val="22"/>
        </w:rPr>
      </w:pPr>
      <w:r w:rsidRPr="00F27368">
        <w:rPr>
          <w:rFonts w:asciiTheme="majorHAnsi" w:hAnsiTheme="majorHAnsi" w:cs="Arial"/>
          <w:szCs w:val="22"/>
        </w:rPr>
        <w:br w:type="page"/>
      </w:r>
    </w:p>
    <w:p w14:paraId="3D273095" w14:textId="77777777"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lastRenderedPageBreak/>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rPr>
        <w:t xml:space="preserve">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1 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200E8626" w14:textId="77777777" w:rsidR="00801B03" w:rsidRPr="00801B03" w:rsidRDefault="00E475DB" w:rsidP="00F27368">
      <w:pPr>
        <w:tabs>
          <w:tab w:val="left" w:pos="1701"/>
          <w:tab w:val="left" w:pos="4678"/>
        </w:tabs>
        <w:spacing w:before="0"/>
        <w:rPr>
          <w:rFonts w:asciiTheme="majorHAnsi" w:hAnsiTheme="majorHAnsi" w:cs="Arial"/>
          <w:b/>
          <w:bCs/>
          <w:szCs w:val="22"/>
        </w:rPr>
      </w:pPr>
      <w:r w:rsidRPr="00801B03">
        <w:rPr>
          <w:rFonts w:asciiTheme="majorHAnsi" w:hAnsiTheme="majorHAnsi" w:cs="Arial"/>
          <w:b/>
          <w:bCs/>
          <w:szCs w:val="22"/>
        </w:rPr>
        <w:t>Statutární město Ústí nad Labem</w:t>
      </w:r>
      <w:r w:rsidRPr="00801B03" w:rsidDel="00E475DB">
        <w:rPr>
          <w:rFonts w:asciiTheme="majorHAnsi" w:hAnsiTheme="majorHAnsi" w:cs="Arial"/>
          <w:b/>
          <w:bCs/>
          <w:szCs w:val="22"/>
          <w:highlight w:val="yellow"/>
        </w:rPr>
        <w:t xml:space="preserve"> </w:t>
      </w:r>
    </w:p>
    <w:p w14:paraId="3364BBA9" w14:textId="65D10DE2"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00E475DB" w:rsidRPr="00E475DB">
        <w:rPr>
          <w:rFonts w:asciiTheme="majorHAnsi" w:hAnsiTheme="majorHAnsi" w:cs="Arial"/>
          <w:szCs w:val="22"/>
        </w:rPr>
        <w:t>Velká Hradební 2336/8, 401 00 Ústí nad Labem</w:t>
      </w:r>
    </w:p>
    <w:p w14:paraId="3A7FFE7D" w14:textId="2069CBE0"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00E475DB" w:rsidRPr="00E475DB">
        <w:rPr>
          <w:rFonts w:asciiTheme="majorHAnsi" w:hAnsiTheme="majorHAnsi" w:cs="Arial"/>
          <w:szCs w:val="22"/>
        </w:rPr>
        <w:t>00081531</w:t>
      </w:r>
    </w:p>
    <w:p w14:paraId="5B52CECF" w14:textId="688F1C43"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00E475DB" w:rsidRPr="00E475DB">
        <w:rPr>
          <w:rFonts w:asciiTheme="majorHAnsi" w:hAnsiTheme="majorHAnsi" w:cs="Arial"/>
          <w:szCs w:val="22"/>
        </w:rPr>
        <w:t>CZ00081531</w:t>
      </w:r>
    </w:p>
    <w:p w14:paraId="12D4CD65"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08D84847"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6C598230" w14:textId="104425E2"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00E475DB" w:rsidRPr="00E475DB">
        <w:rPr>
          <w:rFonts w:asciiTheme="majorHAnsi" w:hAnsiTheme="majorHAnsi" w:cs="Arial"/>
          <w:szCs w:val="22"/>
        </w:rPr>
        <w:t>PhDr. Ing. Petr Nedvědický, primátor</w:t>
      </w:r>
      <w:r w:rsidRPr="00F27368">
        <w:rPr>
          <w:rFonts w:asciiTheme="majorHAnsi" w:hAnsiTheme="majorHAnsi" w:cs="Arial"/>
          <w:snapToGrid w:val="0"/>
          <w:szCs w:val="22"/>
        </w:rPr>
        <w:t xml:space="preserve"> </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szCs w:val="22"/>
        </w:rPr>
        <w:t>(dále jen „</w:t>
      </w:r>
      <w:r w:rsidRPr="00F27368">
        <w:rPr>
          <w:rFonts w:asciiTheme="majorHAnsi" w:hAnsiTheme="majorHAnsi"/>
          <w:b/>
          <w:szCs w:val="22"/>
        </w:rPr>
        <w:t>Klient</w:t>
      </w:r>
      <w:r w:rsidRPr="00F27368">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57DBD14D"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 za podmínek dle této smlouvy</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022B9A40" w14:textId="77777777" w:rsidR="001B43DA" w:rsidRPr="00EE739C" w:rsidRDefault="001B43DA" w:rsidP="001B43DA">
      <w:pPr>
        <w:pStyle w:val="Nadpis5"/>
        <w:numPr>
          <w:ilvl w:val="0"/>
          <w:numId w:val="32"/>
        </w:numPr>
        <w:ind w:left="964" w:hanging="567"/>
        <w:rPr>
          <w:rFonts w:asciiTheme="majorHAnsi" w:hAnsiTheme="majorHAnsi"/>
          <w:b/>
        </w:rPr>
      </w:pPr>
      <w:r>
        <w:rPr>
          <w:rFonts w:asciiTheme="majorHAnsi" w:hAnsiTheme="majorHAnsi"/>
          <w:b/>
        </w:rPr>
        <w:t>„administrátor</w:t>
      </w:r>
      <w:r w:rsidRPr="00EE739C">
        <w:rPr>
          <w:rFonts w:asciiTheme="majorHAnsi" w:hAnsiTheme="majorHAnsi"/>
          <w:b/>
        </w:rPr>
        <w:t xml:space="preserve"> dotace“</w:t>
      </w:r>
      <w:r>
        <w:rPr>
          <w:rFonts w:asciiTheme="majorHAnsi" w:hAnsiTheme="majorHAnsi"/>
          <w:bCs w:val="0"/>
        </w:rPr>
        <w:t xml:space="preserve"> znamená </w:t>
      </w:r>
      <w:r w:rsidRPr="00934131">
        <w:rPr>
          <w:rFonts w:asciiTheme="majorHAnsi" w:hAnsiTheme="majorHAnsi"/>
        </w:rPr>
        <w:t>Státního fondu životního prostředí České</w:t>
      </w:r>
      <w:r>
        <w:rPr>
          <w:rFonts w:asciiTheme="majorHAnsi" w:hAnsiTheme="majorHAnsi"/>
        </w:rPr>
        <w:t>, který Klientovi poskytuje dotaci;</w:t>
      </w:r>
    </w:p>
    <w:p w14:paraId="07634829" w14:textId="1CDDD456"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675A5B85"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D059E4">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604F03A0"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303D3D70"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15973B77"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FD41D1">
        <w:rPr>
          <w:rFonts w:asciiTheme="majorHAnsi" w:hAnsiTheme="majorHAnsi"/>
        </w:rPr>
        <w:t>12 let (144 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530F653C" w14:textId="68950432"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„doba splácení“</w:t>
      </w:r>
      <w:r w:rsidR="005C69F0" w:rsidRPr="00F27368">
        <w:rPr>
          <w:rFonts w:asciiTheme="majorHAnsi" w:hAnsiTheme="majorHAnsi"/>
        </w:rPr>
        <w:t xml:space="preserve"> znamená dobu</w:t>
      </w:r>
      <w:r w:rsidRPr="00F27368">
        <w:rPr>
          <w:rFonts w:asciiTheme="majorHAnsi" w:hAnsiTheme="majorHAnsi"/>
        </w:rPr>
        <w:t xml:space="preserve"> splácení ceny za provedení základních opatření; </w:t>
      </w:r>
      <w:r w:rsidR="00847A15">
        <w:rPr>
          <w:rFonts w:asciiTheme="majorHAnsi" w:hAnsiTheme="majorHAnsi"/>
        </w:rPr>
        <w:t xml:space="preserve">doba splácení </w:t>
      </w:r>
      <w:r w:rsidRPr="00F27368">
        <w:rPr>
          <w:rFonts w:asciiTheme="majorHAnsi" w:hAnsiTheme="majorHAnsi"/>
        </w:rPr>
        <w:t>je shodná s dobou poskytování garance, neskončí-li předčasně za podmínek stanovených touto smlouvou;</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1FA70E2E"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4EFE43FC" w:rsidR="00FA287E"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C71559">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F3AE66C" w14:textId="057A0BF2" w:rsidR="00934131" w:rsidRPr="002E6B30" w:rsidRDefault="00934131" w:rsidP="00F30234">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w:t>
      </w:r>
      <w:r w:rsidR="005817F0">
        <w:rPr>
          <w:rFonts w:asciiTheme="majorHAnsi" w:hAnsiTheme="majorHAnsi"/>
        </w:rPr>
        <w:t>na financování téhle smlouvy</w:t>
      </w:r>
      <w:r w:rsidR="00BE7D3D">
        <w:rPr>
          <w:rFonts w:asciiTheme="majorHAnsi" w:hAnsiTheme="majorHAnsi"/>
        </w:rPr>
        <w:t xml:space="preserve"> poskytnuté </w:t>
      </w:r>
      <w:r w:rsidRPr="00934131">
        <w:rPr>
          <w:rFonts w:asciiTheme="majorHAnsi" w:hAnsiTheme="majorHAnsi"/>
        </w:rPr>
        <w:t>ze strany Ministerstva životního prostředí, prostřednictvím Státního fondu životního prostředí České republiky z Národního programu Životní prostředí v rámci Národního plánu obnovy</w:t>
      </w:r>
      <w:r w:rsidR="00BE7D3D">
        <w:rPr>
          <w:rFonts w:asciiTheme="majorHAnsi" w:hAnsiTheme="majorHAnsi"/>
        </w:rPr>
        <w:t xml:space="preserve">, ve výši </w:t>
      </w:r>
      <w:r w:rsidR="00611628" w:rsidRPr="00611628">
        <w:rPr>
          <w:rFonts w:asciiTheme="majorHAnsi" w:hAnsiTheme="majorHAnsi"/>
        </w:rPr>
        <w:t>128 726 859,3 Kč</w:t>
      </w:r>
      <w:r w:rsidR="00472C39"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xml:space="preserve">. Energetický </w:t>
      </w:r>
      <w:r w:rsidR="00CD0483" w:rsidRPr="00F27368">
        <w:rPr>
          <w:rFonts w:asciiTheme="majorHAnsi" w:hAnsiTheme="majorHAnsi"/>
        </w:rPr>
        <w:lastRenderedPageBreak/>
        <w:t>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77777777"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projektu“ </w:t>
      </w:r>
      <w:r w:rsidR="00705D03" w:rsidRPr="00F27368">
        <w:rPr>
          <w:rFonts w:asciiTheme="majorHAnsi" w:hAnsiTheme="majorHAnsi"/>
        </w:rPr>
        <w:t>znamená harmonogram realizace projektu specifikovaný v příloze č. 4;</w:t>
      </w:r>
    </w:p>
    <w:p w14:paraId="5510E29E" w14:textId="70E94F57"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95C38CE"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29.3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4D523771"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31.1</w:t>
      </w:r>
      <w:r w:rsidR="00B40838" w:rsidRPr="00F27368">
        <w:rPr>
          <w:rFonts w:asciiTheme="majorHAnsi" w:hAnsiTheme="majorHAnsi"/>
        </w:rPr>
        <w:fldChar w:fldCharType="end"/>
      </w:r>
      <w:r w:rsidR="008E1E07" w:rsidRPr="00F27368">
        <w:rPr>
          <w:rFonts w:asciiTheme="majorHAnsi" w:hAnsiTheme="majorHAnsi"/>
        </w:rPr>
        <w:t>;</w:t>
      </w:r>
    </w:p>
    <w:p w14:paraId="6C02E41D" w14:textId="4A37E922" w:rsidR="00184CCF" w:rsidRPr="00F27368" w:rsidRDefault="00EB7157" w:rsidP="00F30234">
      <w:pPr>
        <w:pStyle w:val="Nadpis5"/>
        <w:numPr>
          <w:ilvl w:val="0"/>
          <w:numId w:val="32"/>
        </w:numPr>
        <w:ind w:left="964" w:hanging="567"/>
        <w:rPr>
          <w:rFonts w:asciiTheme="majorHAnsi" w:hAnsiTheme="majorHAnsi"/>
        </w:rPr>
      </w:pPr>
      <w:r w:rsidRPr="00F27368">
        <w:rPr>
          <w:rFonts w:asciiTheme="majorHAnsi" w:hAnsiTheme="majorHAnsi"/>
          <w:b/>
        </w:rPr>
        <w:t>„projekt“</w:t>
      </w:r>
      <w:r w:rsidR="009C59EA" w:rsidRPr="00F27368">
        <w:rPr>
          <w:rFonts w:asciiTheme="majorHAnsi" w:hAnsiTheme="majorHAnsi"/>
        </w:rPr>
        <w:t xml:space="preserve"> má význam uvedený v</w:t>
      </w:r>
      <w:r w:rsidR="00A6473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_Ref337650906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3.1</w:t>
      </w:r>
      <w:r w:rsidR="00B40838" w:rsidRPr="00F27368">
        <w:rPr>
          <w:rFonts w:asciiTheme="majorHAnsi" w:hAnsiTheme="majorHAnsi"/>
        </w:rPr>
        <w:fldChar w:fldCharType="end"/>
      </w:r>
      <w:r w:rsidR="00A64735"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2D0952E8"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C71559">
        <w:rPr>
          <w:rFonts w:asciiTheme="majorHAnsi" w:hAnsiTheme="majorHAnsi"/>
        </w:rPr>
        <w:t>Článek 40.2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740A145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4BAD1876"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66E64FB4"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70B8505F" w14:textId="0D5DA350" w:rsidR="0033375E" w:rsidRPr="0033375E" w:rsidRDefault="0033375E" w:rsidP="00F30234">
      <w:pPr>
        <w:pStyle w:val="Nadpis5"/>
        <w:numPr>
          <w:ilvl w:val="0"/>
          <w:numId w:val="32"/>
        </w:numPr>
        <w:ind w:left="964" w:hanging="567"/>
        <w:rPr>
          <w:rFonts w:asciiTheme="majorHAnsi" w:hAnsiTheme="majorHAnsi"/>
          <w:b/>
        </w:rPr>
      </w:pPr>
      <w:r>
        <w:rPr>
          <w:rFonts w:asciiTheme="majorHAnsi" w:hAnsiTheme="majorHAnsi"/>
          <w:b/>
          <w:bCs w:val="0"/>
          <w:iCs w:val="0"/>
        </w:rPr>
        <w:t xml:space="preserve">„VOP“ </w:t>
      </w:r>
      <w:r w:rsidRPr="0033375E">
        <w:rPr>
          <w:rFonts w:asciiTheme="majorHAnsi" w:hAnsiTheme="majorHAnsi"/>
          <w:iCs w:val="0"/>
        </w:rPr>
        <w:t>znamená</w:t>
      </w:r>
      <w:r>
        <w:rPr>
          <w:rFonts w:asciiTheme="majorHAnsi" w:hAnsiTheme="majorHAnsi"/>
          <w:iCs w:val="0"/>
        </w:rPr>
        <w:t xml:space="preserve"> Všeobecní obchodní podmínky podle Přílohy č. </w:t>
      </w:r>
      <w:r w:rsidR="00F30234">
        <w:rPr>
          <w:rFonts w:asciiTheme="majorHAnsi" w:hAnsiTheme="majorHAnsi"/>
          <w:iCs w:val="0"/>
        </w:rPr>
        <w:t>10 této smlouvy;</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2BE5B378"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21CC5AA3"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0B1741A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65E5F3BF"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7" w:name="_Toc326522958"/>
      <w:r w:rsidRPr="00F27368">
        <w:rPr>
          <w:rFonts w:asciiTheme="majorHAnsi" w:hAnsiTheme="majorHAnsi"/>
          <w:szCs w:val="24"/>
        </w:rPr>
        <w:t>Účel smlouvy</w:t>
      </w:r>
      <w:bookmarkEnd w:id="7"/>
    </w:p>
    <w:p w14:paraId="33CDE5BA" w14:textId="5D8BB6BC" w:rsidR="008036CF" w:rsidRPr="00F27368" w:rsidRDefault="009625CE" w:rsidP="00957080">
      <w:pPr>
        <w:pStyle w:val="Nadpis2"/>
        <w:rPr>
          <w:rFonts w:asciiTheme="majorHAnsi" w:hAnsiTheme="majorHAnsi"/>
          <w:i/>
        </w:rPr>
      </w:pPr>
      <w:bookmarkStart w:id="8"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8"/>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77777777"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„projekt“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9" w:name="_Toc326522959"/>
      <w:r w:rsidRPr="00F27368">
        <w:rPr>
          <w:rFonts w:asciiTheme="majorHAnsi" w:hAnsiTheme="majorHAnsi"/>
          <w:szCs w:val="24"/>
        </w:rPr>
        <w:t>Předmět smlouvy</w:t>
      </w:r>
      <w:bookmarkEnd w:id="9"/>
    </w:p>
    <w:p w14:paraId="25DA687B" w14:textId="77777777" w:rsidR="00705B97" w:rsidRPr="00F27368" w:rsidRDefault="00705B97" w:rsidP="00705B97">
      <w:pPr>
        <w:pStyle w:val="Nadpis2"/>
        <w:ind w:left="397" w:hanging="397"/>
        <w:rPr>
          <w:rFonts w:asciiTheme="majorHAnsi" w:hAnsiTheme="majorHAnsi"/>
        </w:rPr>
      </w:pPr>
      <w:bookmarkStart w:id="10" w:name="_Předmětem_Smlouvy_je_závazek_Zhotov"/>
      <w:bookmarkEnd w:id="10"/>
      <w:r w:rsidRPr="00F27368">
        <w:rPr>
          <w:rFonts w:asciiTheme="majorHAnsi" w:hAnsiTheme="majorHAnsi"/>
        </w:rPr>
        <w:t xml:space="preserve">ESCO se zavazuje </w:t>
      </w:r>
      <w:r w:rsidR="00EE1132" w:rsidRPr="00F27368">
        <w:rPr>
          <w:rFonts w:asciiTheme="majorHAnsi" w:hAnsiTheme="majorHAnsi"/>
        </w:rPr>
        <w:t xml:space="preserve">provést projekt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 podmínek stanovených ve smlouvě vypořádat cenu opatření, cenu energetického managementu a souvisejících služeb.</w:t>
      </w:r>
      <w:r w:rsidRPr="00F27368">
        <w:rPr>
          <w:rFonts w:asciiTheme="majorHAnsi" w:hAnsiTheme="majorHAnsi"/>
        </w:rPr>
        <w:t xml:space="preserve">  </w:t>
      </w:r>
    </w:p>
    <w:p w14:paraId="46E6EEF4" w14:textId="77777777"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EE1132" w:rsidRPr="00F27368">
        <w:rPr>
          <w:rFonts w:asciiTheme="majorHAnsi" w:hAnsiTheme="majorHAnsi"/>
        </w:rPr>
        <w:t>projektu 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 xml:space="preserve">poskytování garancí a postupné splácení projektu z dosažených úspor až do ukončení smlouvy a provedení finančního vypořádání – zahrnující zejména každoroční zpracování zprávy o dosažených úsporách a postupném splácení ceny za provedená </w:t>
      </w:r>
      <w:r w:rsidR="00B179F6" w:rsidRPr="00F27368">
        <w:rPr>
          <w:rFonts w:asciiTheme="majorHAnsi" w:hAnsiTheme="majorHAnsi"/>
        </w:rPr>
        <w:lastRenderedPageBreak/>
        <w:t xml:space="preserve">opatření,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67D80787" w:rsidR="00EE1132" w:rsidRPr="00F27368" w:rsidRDefault="00EE1132" w:rsidP="00EE1132">
      <w:pPr>
        <w:pStyle w:val="Nadpis2"/>
        <w:ind w:left="397" w:hanging="397"/>
        <w:rPr>
          <w:rFonts w:asciiTheme="majorHAnsi" w:hAnsiTheme="majorHAnsi"/>
        </w:rPr>
      </w:pPr>
      <w:r w:rsidRPr="00F27368">
        <w:rPr>
          <w:rFonts w:asciiTheme="majorHAnsi" w:hAnsiTheme="majorHAnsi"/>
        </w:rPr>
        <w:t>Realizace projektu je dokončena okamžikem dokončení všech etap projektu,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1"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1"/>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2" w:name="_Ref207368830"/>
      <w:bookmarkStart w:id="13"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2"/>
      <w:bookmarkEnd w:id="13"/>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B0195D5" w:rsidR="003A576D" w:rsidRPr="00F27368" w:rsidRDefault="003A576D" w:rsidP="00957080">
      <w:pPr>
        <w:pStyle w:val="Nadpis2"/>
        <w:rPr>
          <w:rFonts w:asciiTheme="majorHAnsi" w:hAnsiTheme="majorHAnsi"/>
        </w:rPr>
      </w:pPr>
      <w:bookmarkStart w:id="14" w:name="_Ref330840684"/>
      <w:r w:rsidRPr="00F27368">
        <w:rPr>
          <w:rFonts w:asciiTheme="majorHAnsi" w:hAnsiTheme="majorHAnsi"/>
        </w:rPr>
        <w:t xml:space="preserve">ESCO se zavazuje do </w:t>
      </w:r>
      <w:r w:rsidR="009625CE" w:rsidRPr="00F27368">
        <w:rPr>
          <w:rFonts w:asciiTheme="majorHAnsi" w:hAnsiTheme="majorHAnsi"/>
        </w:rPr>
        <w:t>[</w:t>
      </w:r>
      <w:r w:rsidRPr="00F27368">
        <w:rPr>
          <w:rFonts w:asciiTheme="majorHAnsi" w:hAnsiTheme="majorHAnsi"/>
        </w:rPr>
        <w:t xml:space="preserve">60]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4"/>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232D3C4F" w:rsidR="00EB486B" w:rsidRPr="00F27368" w:rsidRDefault="003A576D" w:rsidP="00957080">
      <w:pPr>
        <w:pStyle w:val="Nadpis2"/>
        <w:rPr>
          <w:rFonts w:asciiTheme="majorHAnsi" w:hAnsiTheme="majorHAnsi"/>
        </w:rPr>
      </w:pPr>
      <w:bookmarkStart w:id="15"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5"/>
    </w:p>
    <w:p w14:paraId="17EB9C48" w14:textId="1E312D59" w:rsidR="003A576D" w:rsidRPr="00F27368" w:rsidRDefault="00014C5A" w:rsidP="00957080">
      <w:pPr>
        <w:pStyle w:val="Nadpis2"/>
        <w:rPr>
          <w:rFonts w:asciiTheme="majorHAnsi" w:hAnsiTheme="majorHAnsi"/>
        </w:rPr>
      </w:pPr>
      <w:bookmarkStart w:id="16"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6"/>
      <w:r w:rsidR="004E057E" w:rsidRPr="00F27368">
        <w:rPr>
          <w:rFonts w:asciiTheme="majorHAnsi" w:hAnsiTheme="majorHAnsi"/>
        </w:rPr>
        <w:t xml:space="preserve"> Smluvní strany se dohodly na limitaci výše účelně vynaložených nákladů, a to tak, že nepřekročí </w:t>
      </w:r>
      <w:r w:rsidR="006A7018" w:rsidRPr="008534AA">
        <w:rPr>
          <w:rFonts w:asciiTheme="majorHAnsi" w:hAnsiTheme="majorHAnsi"/>
          <w:highlight w:val="yellow"/>
        </w:rPr>
        <w:t>[</w:t>
      </w:r>
      <w:r w:rsidR="008534AA" w:rsidRPr="008534AA">
        <w:rPr>
          <w:highlight w:val="yellow"/>
        </w:rPr>
        <w:t>●</w:t>
      </w:r>
      <w:proofErr w:type="gramStart"/>
      <w:r w:rsidR="006A7018" w:rsidRPr="008534AA">
        <w:rPr>
          <w:rFonts w:asciiTheme="majorHAnsi" w:hAnsiTheme="majorHAnsi"/>
          <w:highlight w:val="yellow"/>
        </w:rPr>
        <w:t>]</w:t>
      </w:r>
      <w:r w:rsidR="004E057E" w:rsidRPr="008534AA">
        <w:rPr>
          <w:rFonts w:asciiTheme="majorHAnsi" w:hAnsiTheme="majorHAnsi"/>
        </w:rPr>
        <w:t>,-</w:t>
      </w:r>
      <w:proofErr w:type="gramEnd"/>
      <w:r w:rsidR="004E057E" w:rsidRPr="008534AA">
        <w:rPr>
          <w:rFonts w:asciiTheme="majorHAnsi" w:hAnsiTheme="majorHAnsi"/>
        </w:rPr>
        <w:t xml:space="preserve"> K</w:t>
      </w:r>
      <w:r w:rsidR="008534AA" w:rsidRPr="008534AA">
        <w:rPr>
          <w:rFonts w:asciiTheme="majorHAnsi" w:hAnsiTheme="majorHAnsi"/>
        </w:rPr>
        <w:t>č</w:t>
      </w:r>
      <w:r w:rsidR="004E057E" w:rsidRPr="008534AA">
        <w:rPr>
          <w:rFonts w:asciiTheme="majorHAnsi" w:hAnsiTheme="majorHAnsi"/>
        </w:rPr>
        <w:t>.</w:t>
      </w:r>
      <w:r w:rsidR="004E057E" w:rsidRPr="00F27368">
        <w:rPr>
          <w:rFonts w:asciiTheme="majorHAnsi" w:hAnsiTheme="majorHAnsi"/>
        </w:rPr>
        <w:t xml:space="preserve"> </w:t>
      </w:r>
    </w:p>
    <w:p w14:paraId="44D730E6" w14:textId="37FD557B"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17"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7"/>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 w:name="_Toc326522964"/>
      <w:r w:rsidRPr="00F27368">
        <w:rPr>
          <w:rFonts w:asciiTheme="majorHAnsi" w:hAnsiTheme="majorHAnsi"/>
        </w:rPr>
        <w:t>Práva a povinnosti smluvních stran</w:t>
      </w:r>
      <w:bookmarkEnd w:id="18"/>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4321D587" w14:textId="11C69EA8" w:rsidR="008B0C60" w:rsidRPr="00F82A14" w:rsidRDefault="008B0C60" w:rsidP="008B0C60">
      <w:pPr>
        <w:pStyle w:val="Nadpis5"/>
        <w:numPr>
          <w:ilvl w:val="0"/>
          <w:numId w:val="0"/>
        </w:numPr>
        <w:ind w:left="397"/>
        <w:rPr>
          <w:rFonts w:asciiTheme="majorHAnsi" w:hAnsiTheme="majorHAnsi"/>
        </w:rPr>
      </w:pPr>
      <w:r w:rsidRPr="00F82A14">
        <w:rPr>
          <w:rFonts w:asciiTheme="majorHAnsi" w:hAnsiTheme="majorHAnsi"/>
        </w:rPr>
        <w:t xml:space="preserve">Požadované informace či podklady dle tohoto </w:t>
      </w:r>
      <w:r w:rsidR="00F82A14" w:rsidRPr="00F82A14">
        <w:rPr>
          <w:rFonts w:asciiTheme="majorHAnsi" w:hAnsiTheme="majorHAnsi"/>
        </w:rPr>
        <w:t>článku</w:t>
      </w:r>
      <w:r w:rsidRPr="00F82A14">
        <w:rPr>
          <w:rFonts w:asciiTheme="majorHAnsi" w:hAnsiTheme="majorHAnsi"/>
        </w:rPr>
        <w:t xml:space="preserve"> se zavazuje Klient poskytnout ESCO nejpozději do 10 dnů od doručení písemné žádosti ESCO Klientovi, nebude-li mezi smluvními stranami ujednáno jinak. </w:t>
      </w:r>
    </w:p>
    <w:p w14:paraId="33EA7C47" w14:textId="77777777" w:rsidR="00F81353" w:rsidRPr="00F27368" w:rsidRDefault="00F81353" w:rsidP="00957080">
      <w:pPr>
        <w:pStyle w:val="Nadpis2"/>
        <w:rPr>
          <w:rFonts w:asciiTheme="majorHAnsi" w:hAnsiTheme="majorHAnsi"/>
        </w:rPr>
      </w:pPr>
      <w:bookmarkStart w:id="19" w:name="_Ref330840265"/>
      <w:r w:rsidRPr="008B0C60">
        <w:rPr>
          <w:rFonts w:asciiTheme="majorHAnsi" w:hAnsiTheme="majorHAnsi"/>
        </w:rPr>
        <w:t>ESCO se zavazuje</w:t>
      </w:r>
      <w:r w:rsidRPr="00F27368">
        <w:rPr>
          <w:rFonts w:asciiTheme="majorHAnsi" w:hAnsiTheme="majorHAnsi"/>
        </w:rPr>
        <w:t>:</w:t>
      </w:r>
      <w:bookmarkEnd w:id="19"/>
    </w:p>
    <w:p w14:paraId="45AE8DC1" w14:textId="4BCC54B5"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CD215C" w:rsidRPr="00F27368">
        <w:rPr>
          <w:rFonts w:asciiTheme="majorHAnsi" w:hAnsiTheme="majorHAnsi"/>
        </w:rPr>
        <w:t>21</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77777777" w:rsidR="00184CCF" w:rsidRPr="00F27368" w:rsidRDefault="00F81353" w:rsidP="00F30234">
      <w:pPr>
        <w:pStyle w:val="Nadpis5"/>
        <w:numPr>
          <w:ilvl w:val="0"/>
          <w:numId w:val="14"/>
        </w:numPr>
        <w:ind w:left="964" w:hanging="567"/>
        <w:rPr>
          <w:rFonts w:asciiTheme="majorHAnsi" w:hAnsiTheme="majorHAnsi"/>
        </w:rPr>
      </w:pPr>
      <w:bookmarkStart w:id="20"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projektu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0"/>
    </w:p>
    <w:p w14:paraId="7279F70E" w14:textId="4266196B" w:rsidR="00F81353" w:rsidRPr="00F27368"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 xml:space="preserve">ohledně základních investičních opatření vydání stavebního povolení, příp. jiných povolení či rozhodnutí orgánů veřejné správy nezbytných dle právních předpisů </w:t>
      </w:r>
      <w:r w:rsidRPr="00F27368">
        <w:rPr>
          <w:rFonts w:asciiTheme="majorHAnsi" w:hAnsiTheme="majorHAnsi"/>
        </w:rPr>
        <w:lastRenderedPageBreak/>
        <w:t>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61A7D0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00200D34" w:rsidRPr="00200D34">
        <w:t xml:space="preserve"> </w:t>
      </w:r>
      <w:r w:rsidR="00200D34" w:rsidRPr="00200D34">
        <w:rPr>
          <w:rFonts w:asciiTheme="majorHAnsi" w:hAnsiTheme="majorHAnsi"/>
        </w:rPr>
        <w:t>pokud se Smluvní strany nedohodnou jinak</w:t>
      </w:r>
      <w:r w:rsidR="00414BA5" w:rsidRPr="00414BA5">
        <w:t xml:space="preserve"> </w:t>
      </w:r>
      <w:r w:rsidR="00414BA5" w:rsidRPr="00414BA5">
        <w:rPr>
          <w:rFonts w:asciiTheme="majorHAnsi" w:hAnsiTheme="majorHAnsi"/>
        </w:rPr>
        <w:t>pokud se smluvní strany nedohodnou jinak</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73C362B2" w14:textId="7EBA525C" w:rsidR="00414BA5" w:rsidRPr="00414BA5" w:rsidRDefault="00F81353" w:rsidP="00414BA5">
      <w:pPr>
        <w:pStyle w:val="Nadpis5"/>
        <w:numPr>
          <w:ilvl w:val="0"/>
          <w:numId w:val="14"/>
        </w:numPr>
        <w:ind w:left="964" w:hanging="567"/>
        <w:rPr>
          <w:rFonts w:asciiTheme="majorHAnsi" w:hAnsiTheme="majorHAnsi"/>
        </w:rPr>
      </w:pPr>
      <w:bookmarkStart w:id="21" w:name="_Ref152047622"/>
      <w:r w:rsidRPr="00F27368">
        <w:rPr>
          <w:rFonts w:asciiTheme="majorHAnsi" w:hAnsiTheme="majorHAnsi"/>
        </w:rPr>
        <w:t xml:space="preserve">vést ode dne převzetí staveniště </w:t>
      </w:r>
      <w:r w:rsidR="00200D34">
        <w:rPr>
          <w:rFonts w:asciiTheme="majorHAnsi" w:hAnsiTheme="majorHAnsi"/>
        </w:rPr>
        <w:t xml:space="preserve">stavební deník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Zápisem do deníku nelze měnit nebo doplňovat tuto smlouvu. </w:t>
      </w:r>
      <w:bookmarkEnd w:id="21"/>
    </w:p>
    <w:p w14:paraId="0D9BB50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je ESCO oprávněna je bez dalšího jako nepotřebné na svůj účet zlikvidovat, včetně prodeje třetí osobě</w:t>
      </w:r>
      <w:r w:rsidR="00236BCB" w:rsidRPr="00F27368">
        <w:rPr>
          <w:rFonts w:asciiTheme="majorHAnsi" w:hAnsiTheme="majorHAnsi"/>
        </w:rPr>
        <w:t>,</w:t>
      </w:r>
      <w:r w:rsidR="00592D71" w:rsidRPr="00F27368">
        <w:rPr>
          <w:rFonts w:asciiTheme="majorHAnsi" w:hAnsiTheme="majorHAnsi"/>
        </w:rPr>
        <w:t xml:space="preserve"> přičemž ESCO je povinna předat Klientovi doklad o provedené likvidaci</w:t>
      </w:r>
      <w:r w:rsidRPr="00F27368">
        <w:rPr>
          <w:rFonts w:asciiTheme="majorHAnsi" w:hAnsiTheme="majorHAnsi"/>
        </w:rPr>
        <w:t>;</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7F55F3B3"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9F7483D" w14:textId="77777777"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projektu</w:t>
      </w:r>
      <w:r w:rsidRPr="00F27368">
        <w:rPr>
          <w:rFonts w:asciiTheme="majorHAnsi" w:hAnsiTheme="majorHAnsi"/>
        </w:rPr>
        <w:t>.</w:t>
      </w:r>
    </w:p>
    <w:p w14:paraId="6E9B0627" w14:textId="11E35FD9"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projektu</w:t>
      </w:r>
      <w:r w:rsidR="00092E44" w:rsidRPr="00F27368">
        <w:rPr>
          <w:rFonts w:asciiTheme="majorHAnsi" w:hAnsiTheme="majorHAnsi"/>
        </w:rPr>
        <w:t xml:space="preserve"> 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5256BB" w:rsidRPr="00F27368">
        <w:rPr>
          <w:rFonts w:asciiTheme="majorHAnsi" w:hAnsiTheme="majorHAnsi"/>
        </w:rPr>
        <w:t xml:space="preserve">projektu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uvedené v harmonogramu realizace projektu 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2"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2"/>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 w:name="_Toc326522965"/>
      <w:bookmarkStart w:id="24" w:name="_Ref337650388"/>
      <w:r w:rsidRPr="00F27368">
        <w:rPr>
          <w:rFonts w:asciiTheme="majorHAnsi" w:hAnsiTheme="majorHAnsi"/>
        </w:rPr>
        <w:t>Komplexní zkoušky</w:t>
      </w:r>
      <w:bookmarkEnd w:id="23"/>
      <w:bookmarkEnd w:id="24"/>
    </w:p>
    <w:p w14:paraId="0D36B34C" w14:textId="77777777" w:rsidR="00F81353" w:rsidRPr="00F27368" w:rsidRDefault="00F81353" w:rsidP="00957080">
      <w:pPr>
        <w:pStyle w:val="Nadpis2"/>
        <w:rPr>
          <w:rFonts w:asciiTheme="majorHAnsi" w:hAnsiTheme="majorHAnsi"/>
        </w:rPr>
      </w:pPr>
      <w:bookmarkStart w:id="25"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5"/>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lastRenderedPageBreak/>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1AE7FC08" w:rsidR="00D762CD" w:rsidRPr="00F27368" w:rsidRDefault="00D762CD" w:rsidP="00957080">
      <w:pPr>
        <w:pStyle w:val="Nadpis2"/>
        <w:rPr>
          <w:rFonts w:asciiTheme="majorHAnsi" w:hAnsiTheme="majorHAnsi"/>
        </w:rPr>
      </w:pPr>
      <w:bookmarkStart w:id="26" w:name="_Ref450737274"/>
      <w:bookmarkStart w:id="27"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6"/>
      <w:r w:rsidR="00F81353" w:rsidRPr="00F27368">
        <w:rPr>
          <w:rFonts w:asciiTheme="majorHAnsi" w:hAnsiTheme="majorHAnsi"/>
        </w:rPr>
        <w:t xml:space="preserve"> </w:t>
      </w:r>
      <w:bookmarkEnd w:id="27"/>
    </w:p>
    <w:p w14:paraId="22C350AA" w14:textId="77777777" w:rsidR="00F81353" w:rsidRPr="00F27368" w:rsidRDefault="00F81353" w:rsidP="00957080">
      <w:pPr>
        <w:pStyle w:val="Nadpis2"/>
        <w:rPr>
          <w:rFonts w:asciiTheme="majorHAnsi" w:hAnsiTheme="majorHAnsi"/>
        </w:rPr>
      </w:pPr>
      <w:bookmarkStart w:id="28"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28"/>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9" w:name="_Toc326522966"/>
      <w:bookmarkStart w:id="30" w:name="_Ref450736305"/>
      <w:r w:rsidRPr="00F27368">
        <w:rPr>
          <w:rFonts w:asciiTheme="majorHAnsi" w:hAnsiTheme="majorHAnsi"/>
        </w:rPr>
        <w:t>Předání</w:t>
      </w:r>
      <w:bookmarkEnd w:id="29"/>
      <w:bookmarkEnd w:id="30"/>
    </w:p>
    <w:p w14:paraId="5541BC76" w14:textId="08D48E0F" w:rsidR="00F81353" w:rsidRPr="00F27368" w:rsidRDefault="00F81353" w:rsidP="00957080">
      <w:pPr>
        <w:pStyle w:val="Nadpis2"/>
        <w:rPr>
          <w:rFonts w:asciiTheme="majorHAnsi" w:hAnsiTheme="majorHAnsi"/>
        </w:rPr>
      </w:pPr>
      <w:bookmarkStart w:id="31" w:name="_Ref152047694"/>
      <w:bookmarkStart w:id="32"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1"/>
      <w:r w:rsidR="00A36DF8" w:rsidRPr="00A36DF8">
        <w:t xml:space="preserve"> </w:t>
      </w:r>
      <w:r w:rsidR="00A36DF8" w:rsidRPr="00A36DF8">
        <w:rPr>
          <w:rFonts w:asciiTheme="majorHAnsi" w:hAnsiTheme="majorHAnsi"/>
        </w:rPr>
        <w:t>Předání jednotlivých základních investičních opatření může probíhat i po jednotlivých objektech a jednotlivých opatřeních podpisem protokolu oběma smluvními stranami.</w:t>
      </w:r>
      <w:bookmarkEnd w:id="32"/>
    </w:p>
    <w:p w14:paraId="55E7DA40" w14:textId="77777777" w:rsidR="00F81353" w:rsidRPr="00F27368" w:rsidRDefault="00F81353" w:rsidP="00957080">
      <w:pPr>
        <w:pStyle w:val="Nadpis2"/>
        <w:rPr>
          <w:rFonts w:asciiTheme="majorHAnsi" w:hAnsiTheme="majorHAnsi"/>
        </w:rPr>
      </w:pPr>
      <w:bookmarkStart w:id="33"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3"/>
    </w:p>
    <w:p w14:paraId="3AACABDB" w14:textId="77777777" w:rsidR="000629C5" w:rsidRPr="00F27368" w:rsidRDefault="00F81353" w:rsidP="00957080">
      <w:pPr>
        <w:pStyle w:val="Nadpis2"/>
        <w:rPr>
          <w:rFonts w:asciiTheme="majorHAnsi" w:hAnsiTheme="majorHAnsi"/>
        </w:rPr>
      </w:pPr>
      <w:bookmarkStart w:id="34"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4"/>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Pr="00F27368" w:rsidRDefault="00F81353" w:rsidP="00957080">
      <w:pPr>
        <w:pStyle w:val="Nadpis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3E52695A" w14:textId="77777777" w:rsidR="00F81353" w:rsidRPr="00F27368" w:rsidRDefault="00F81353" w:rsidP="00957080">
      <w:pPr>
        <w:pStyle w:val="Nadpis2"/>
        <w:rPr>
          <w:rFonts w:asciiTheme="majorHAnsi" w:hAnsiTheme="majorHAnsi"/>
        </w:rPr>
      </w:pPr>
      <w:bookmarkStart w:id="35" w:name="_Ref451762619"/>
      <w:r w:rsidRPr="00F27368">
        <w:rPr>
          <w:rFonts w:asciiTheme="majorHAnsi" w:hAnsiTheme="majorHAnsi"/>
        </w:rPr>
        <w:t xml:space="preserve">Nepřevezme-li Klient </w:t>
      </w:r>
      <w:r w:rsidR="001E3782" w:rsidRPr="00F27368">
        <w:rPr>
          <w:rFonts w:asciiTheme="majorHAnsi" w:hAnsiTheme="majorHAnsi"/>
        </w:rPr>
        <w:t>základní investiční</w:t>
      </w:r>
      <w:r w:rsidRPr="00F27368">
        <w:rPr>
          <w:rFonts w:asciiTheme="majorHAnsi" w:hAnsiTheme="majorHAnsi"/>
        </w:rPr>
        <w:t xml:space="preserve"> </w:t>
      </w:r>
      <w:r w:rsidR="00C81735" w:rsidRPr="00F27368">
        <w:rPr>
          <w:rFonts w:asciiTheme="majorHAnsi" w:hAnsiTheme="majorHAnsi"/>
        </w:rPr>
        <w:t>opatření, ač je k tomu povinen:</w:t>
      </w:r>
      <w:bookmarkEnd w:id="35"/>
    </w:p>
    <w:p w14:paraId="7AA0778F" w14:textId="77777777" w:rsidR="00184CCF" w:rsidRPr="00F27368" w:rsidRDefault="008B3AF7" w:rsidP="00F30234">
      <w:pPr>
        <w:pStyle w:val="Nadpis5"/>
        <w:numPr>
          <w:ilvl w:val="0"/>
          <w:numId w:val="33"/>
        </w:numPr>
        <w:ind w:left="993" w:hanging="567"/>
        <w:rPr>
          <w:rFonts w:asciiTheme="majorHAnsi" w:hAnsiTheme="majorHAnsi"/>
        </w:rPr>
      </w:pPr>
      <w:r w:rsidRPr="00F27368">
        <w:rPr>
          <w:rFonts w:asciiTheme="majorHAnsi" w:hAnsiTheme="majorHAnsi"/>
        </w:rPr>
        <w:t>končí doba pro provedení základních opatření;</w:t>
      </w:r>
      <w:r w:rsidR="00367525" w:rsidRPr="00F27368">
        <w:rPr>
          <w:rFonts w:asciiTheme="majorHAnsi" w:hAnsiTheme="majorHAnsi"/>
        </w:rPr>
        <w:t xml:space="preserve"> a</w:t>
      </w:r>
    </w:p>
    <w:p w14:paraId="7917AF4B" w14:textId="77777777" w:rsidR="00184CCF" w:rsidRPr="00F27368" w:rsidRDefault="00F81353" w:rsidP="00F30234">
      <w:pPr>
        <w:pStyle w:val="Nadpis5"/>
        <w:numPr>
          <w:ilvl w:val="0"/>
          <w:numId w:val="33"/>
        </w:numPr>
        <w:ind w:left="964" w:hanging="567"/>
        <w:rPr>
          <w:rFonts w:asciiTheme="majorHAnsi" w:hAnsiTheme="majorHAnsi"/>
        </w:rPr>
      </w:pPr>
      <w:r w:rsidRPr="00F27368">
        <w:rPr>
          <w:rFonts w:asciiTheme="majorHAnsi" w:hAnsiTheme="majorHAnsi"/>
        </w:rPr>
        <w:lastRenderedPageBreak/>
        <w:t>začíná plynout doba splatnosti</w:t>
      </w:r>
      <w:r w:rsidR="00367525" w:rsidRPr="00F27368">
        <w:rPr>
          <w:rFonts w:asciiTheme="majorHAnsi" w:hAnsiTheme="majorHAnsi"/>
        </w:rPr>
        <w:t xml:space="preserve"> a</w:t>
      </w:r>
      <w:r w:rsidRPr="00F27368">
        <w:rPr>
          <w:rFonts w:asciiTheme="majorHAnsi" w:hAnsiTheme="majorHAnsi"/>
        </w:rPr>
        <w:t>;</w:t>
      </w:r>
    </w:p>
    <w:p w14:paraId="1CACC450" w14:textId="77777777" w:rsidR="00184CCF" w:rsidRPr="00F27368" w:rsidRDefault="00D4532D" w:rsidP="00F30234">
      <w:pPr>
        <w:pStyle w:val="Nadpis5"/>
        <w:numPr>
          <w:ilvl w:val="0"/>
          <w:numId w:val="33"/>
        </w:numPr>
        <w:ind w:left="964" w:hanging="567"/>
        <w:rPr>
          <w:rFonts w:asciiTheme="majorHAnsi" w:hAnsiTheme="majorHAnsi"/>
        </w:rPr>
      </w:pPr>
      <w:r w:rsidRPr="00F27368">
        <w:rPr>
          <w:rFonts w:asciiTheme="majorHAnsi" w:hAnsiTheme="majorHAnsi"/>
        </w:rPr>
        <w:t>začíná plynout záruční lhůta</w:t>
      </w:r>
      <w:r w:rsidR="00367525" w:rsidRPr="00F27368">
        <w:rPr>
          <w:rFonts w:asciiTheme="majorHAnsi" w:hAnsiTheme="majorHAnsi"/>
        </w:rPr>
        <w:t xml:space="preserve"> a</w:t>
      </w:r>
    </w:p>
    <w:p w14:paraId="2AF3F27A" w14:textId="77777777" w:rsidR="00184CCF" w:rsidRPr="00F27368" w:rsidRDefault="00D21FE5" w:rsidP="00F30234">
      <w:pPr>
        <w:pStyle w:val="Nadpis5"/>
        <w:numPr>
          <w:ilvl w:val="0"/>
          <w:numId w:val="33"/>
        </w:numPr>
        <w:ind w:left="964" w:hanging="567"/>
        <w:rPr>
          <w:rFonts w:asciiTheme="majorHAnsi" w:hAnsiTheme="majorHAnsi"/>
        </w:rPr>
      </w:pPr>
      <w:r w:rsidRPr="00F27368">
        <w:rPr>
          <w:rFonts w:asciiTheme="majorHAnsi" w:hAnsiTheme="majorHAnsi"/>
        </w:rPr>
        <w:t>ESCO je oprávněn</w:t>
      </w:r>
      <w:r w:rsidR="00C33A43" w:rsidRPr="00F27368">
        <w:rPr>
          <w:rFonts w:asciiTheme="majorHAnsi" w:hAnsiTheme="majorHAnsi"/>
        </w:rPr>
        <w:t>a</w:t>
      </w:r>
      <w:r w:rsidR="00F81353" w:rsidRPr="00F27368">
        <w:rPr>
          <w:rFonts w:asciiTheme="majorHAnsi" w:hAnsiTheme="majorHAnsi"/>
        </w:rPr>
        <w:t xml:space="preserve"> vystavit fakturu na zaplacení ceny za provedení základních</w:t>
      </w:r>
      <w:r w:rsidRPr="00F27368">
        <w:rPr>
          <w:rFonts w:asciiTheme="majorHAnsi" w:hAnsiTheme="majorHAnsi"/>
        </w:rPr>
        <w:t xml:space="preserve"> </w:t>
      </w:r>
      <w:r w:rsidR="00F81353" w:rsidRPr="00F27368">
        <w:rPr>
          <w:rFonts w:asciiTheme="majorHAnsi" w:hAnsiTheme="majorHAnsi"/>
        </w:rPr>
        <w:t>opatření;</w:t>
      </w:r>
      <w:r w:rsidR="00367525" w:rsidRPr="00F27368">
        <w:rPr>
          <w:rFonts w:asciiTheme="majorHAnsi" w:hAnsiTheme="majorHAnsi"/>
        </w:rPr>
        <w:t xml:space="preserve"> a</w:t>
      </w:r>
    </w:p>
    <w:p w14:paraId="6BA9FBBF" w14:textId="77777777" w:rsidR="00184CCF" w:rsidRPr="00F27368" w:rsidRDefault="00F6463C" w:rsidP="00F30234">
      <w:pPr>
        <w:pStyle w:val="Nadpis5"/>
        <w:numPr>
          <w:ilvl w:val="0"/>
          <w:numId w:val="33"/>
        </w:numPr>
        <w:ind w:left="964" w:hanging="567"/>
        <w:rPr>
          <w:rFonts w:asciiTheme="majorHAnsi" w:hAnsiTheme="majorHAnsi"/>
        </w:rPr>
      </w:pPr>
      <w:r w:rsidRPr="00F27368">
        <w:rPr>
          <w:rFonts w:asciiTheme="majorHAnsi" w:hAnsiTheme="majorHAnsi"/>
        </w:rPr>
        <w:t>přechází na Klienta</w:t>
      </w:r>
      <w:r w:rsidR="00F81353" w:rsidRPr="00F27368">
        <w:rPr>
          <w:rFonts w:asciiTheme="majorHAnsi" w:hAnsiTheme="majorHAnsi"/>
        </w:rPr>
        <w:t xml:space="preserve"> nebezpečí škody na základních investičních opatření</w:t>
      </w:r>
      <w:r w:rsidR="00D21FE5" w:rsidRPr="00F27368">
        <w:rPr>
          <w:rFonts w:asciiTheme="majorHAnsi" w:hAnsiTheme="majorHAnsi"/>
        </w:rPr>
        <w:t>ch</w:t>
      </w:r>
      <w:r w:rsidR="00F81353" w:rsidRPr="00F27368">
        <w:rPr>
          <w:rFonts w:asciiTheme="majorHAnsi" w:hAnsiTheme="majorHAnsi"/>
        </w:rPr>
        <w:t>.</w:t>
      </w:r>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6" w:name="_Toc326522967"/>
      <w:bookmarkStart w:id="37" w:name="_Ref450731554"/>
      <w:bookmarkStart w:id="38" w:name="_Ref452526724"/>
      <w:bookmarkStart w:id="39" w:name="_Ref115429854"/>
      <w:r w:rsidRPr="00F27368">
        <w:rPr>
          <w:rFonts w:asciiTheme="majorHAnsi" w:hAnsiTheme="majorHAnsi"/>
        </w:rPr>
        <w:t>Záruka za jakost</w:t>
      </w:r>
      <w:bookmarkEnd w:id="36"/>
      <w:bookmarkEnd w:id="37"/>
      <w:bookmarkEnd w:id="38"/>
      <w:bookmarkEnd w:id="39"/>
    </w:p>
    <w:p w14:paraId="6A0E5016" w14:textId="77777777" w:rsidR="00F81353" w:rsidRPr="00023C74" w:rsidRDefault="00F81353" w:rsidP="00957080">
      <w:pPr>
        <w:pStyle w:val="Nadpis2"/>
        <w:rPr>
          <w:rFonts w:asciiTheme="majorHAnsi" w:hAnsiTheme="majorHAnsi"/>
        </w:rPr>
      </w:pPr>
      <w:bookmarkStart w:id="40" w:name="_Ref330840789"/>
      <w:bookmarkStart w:id="41"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40"/>
      <w:r w:rsidRPr="00023C74">
        <w:rPr>
          <w:rFonts w:asciiTheme="majorHAnsi" w:hAnsiTheme="majorHAnsi"/>
        </w:rPr>
        <w:t xml:space="preserve"> </w:t>
      </w:r>
      <w:bookmarkEnd w:id="41"/>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42"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42"/>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w:t>
      </w:r>
      <w:r w:rsidR="00C034FD" w:rsidRPr="00F27368">
        <w:rPr>
          <w:rFonts w:asciiTheme="majorHAnsi" w:hAnsiTheme="majorHAnsi"/>
        </w:rPr>
        <w:lastRenderedPageBreak/>
        <w:t>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77777777"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ESCO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43"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3"/>
    </w:p>
    <w:p w14:paraId="10B1629E" w14:textId="68F6A7C3"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847793C" w:rsidR="00D11E85" w:rsidRPr="00F27368" w:rsidRDefault="00D11E85" w:rsidP="0062678C">
      <w:pPr>
        <w:pStyle w:val="Nadpis2"/>
        <w:rPr>
          <w:rFonts w:asciiTheme="majorHAnsi" w:hAnsiTheme="majorHAnsi"/>
        </w:rPr>
      </w:pPr>
      <w:bookmarkStart w:id="44"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4"/>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w:t>
      </w:r>
      <w:r w:rsidR="000C4737" w:rsidRPr="00F27368">
        <w:rPr>
          <w:rFonts w:asciiTheme="majorHAnsi" w:hAnsiTheme="majorHAnsi"/>
        </w:rPr>
        <w:lastRenderedPageBreak/>
        <w:t>vynaložené nebo s odstraněním vady související náklady uhradí Klientovi ESCO. Nárok na smluvní pokutu nebo náhradu škody tímto není dotčen.</w:t>
      </w:r>
    </w:p>
    <w:p w14:paraId="0E533D62" w14:textId="3872A5AF"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59EB38FE" w:rsidR="008F194C" w:rsidRPr="00F27368" w:rsidRDefault="00DF664A">
      <w:pPr>
        <w:pStyle w:val="Nadpis2"/>
        <w:rPr>
          <w:rFonts w:asciiTheme="majorHAnsi" w:hAnsiTheme="majorHAnsi"/>
        </w:rPr>
      </w:pPr>
      <w:r>
        <w:rPr>
          <w:rFonts w:asciiTheme="majorHAnsi" w:hAnsiTheme="majorHAnsi"/>
        </w:rPr>
        <w:t>V</w:t>
      </w:r>
      <w:r w:rsidRPr="00DF664A">
        <w:rPr>
          <w:rFonts w:asciiTheme="majorHAnsi" w:hAnsiTheme="majorHAnsi"/>
        </w:rPr>
        <w:t xml:space="preserve"> průběhu </w:t>
      </w:r>
      <w:r>
        <w:rPr>
          <w:rFonts w:asciiTheme="majorHAnsi" w:hAnsiTheme="majorHAnsi"/>
        </w:rPr>
        <w:t>záručn</w:t>
      </w:r>
      <w:r w:rsidR="008136AD">
        <w:rPr>
          <w:rFonts w:asciiTheme="majorHAnsi" w:hAnsiTheme="majorHAnsi"/>
        </w:rPr>
        <w:t xml:space="preserve">í </w:t>
      </w:r>
      <w:r>
        <w:rPr>
          <w:rFonts w:asciiTheme="majorHAnsi" w:hAnsiTheme="majorHAnsi"/>
        </w:rPr>
        <w:t xml:space="preserve">doby na technologické zařízení dle </w:t>
      </w:r>
      <w:r>
        <w:rPr>
          <w:rFonts w:asciiTheme="majorHAnsi" w:hAnsiTheme="majorHAnsi"/>
        </w:rPr>
        <w:fldChar w:fldCharType="begin"/>
      </w:r>
      <w:r>
        <w:rPr>
          <w:rFonts w:asciiTheme="majorHAnsi" w:hAnsiTheme="majorHAnsi"/>
        </w:rPr>
        <w:instrText xml:space="preserve"> REF _Ref330840789 \w \h </w:instrText>
      </w:r>
      <w:r>
        <w:rPr>
          <w:rFonts w:asciiTheme="majorHAnsi" w:hAnsiTheme="majorHAnsi"/>
        </w:rPr>
      </w:r>
      <w:r>
        <w:rPr>
          <w:rFonts w:asciiTheme="majorHAnsi" w:hAnsiTheme="majorHAnsi"/>
        </w:rPr>
        <w:fldChar w:fldCharType="separate"/>
      </w:r>
      <w:r>
        <w:rPr>
          <w:rFonts w:asciiTheme="majorHAnsi" w:hAnsiTheme="majorHAnsi"/>
        </w:rPr>
        <w:t>Článek 9.1</w:t>
      </w:r>
      <w:r>
        <w:rPr>
          <w:rFonts w:asciiTheme="majorHAnsi" w:hAnsiTheme="majorHAnsi"/>
        </w:rPr>
        <w:fldChar w:fldCharType="end"/>
      </w:r>
      <w:r>
        <w:rPr>
          <w:rFonts w:asciiTheme="majorHAnsi" w:hAnsiTheme="majorHAnsi"/>
        </w:rPr>
        <w:t xml:space="preserve"> písm. </w:t>
      </w:r>
      <w:r>
        <w:rPr>
          <w:rFonts w:asciiTheme="majorHAnsi" w:hAnsiTheme="majorHAnsi"/>
        </w:rPr>
        <w:fldChar w:fldCharType="begin"/>
      </w:r>
      <w:r>
        <w:rPr>
          <w:rFonts w:asciiTheme="majorHAnsi" w:hAnsiTheme="majorHAnsi"/>
        </w:rPr>
        <w:instrText xml:space="preserve"> REF _Ref115429850 \w \h </w:instrText>
      </w:r>
      <w:r>
        <w:rPr>
          <w:rFonts w:asciiTheme="majorHAnsi" w:hAnsiTheme="majorHAnsi"/>
        </w:rPr>
      </w:r>
      <w:r>
        <w:rPr>
          <w:rFonts w:asciiTheme="majorHAnsi" w:hAnsiTheme="majorHAnsi"/>
        </w:rPr>
        <w:fldChar w:fldCharType="separate"/>
      </w:r>
      <w:r>
        <w:rPr>
          <w:rFonts w:asciiTheme="majorHAnsi" w:hAnsiTheme="majorHAnsi"/>
        </w:rPr>
        <w:t>a)</w:t>
      </w:r>
      <w:r>
        <w:rPr>
          <w:rFonts w:asciiTheme="majorHAnsi" w:hAnsiTheme="majorHAnsi"/>
        </w:rPr>
        <w:fldChar w:fldCharType="end"/>
      </w:r>
      <w:r>
        <w:rPr>
          <w:rFonts w:asciiTheme="majorHAnsi" w:hAnsiTheme="majorHAnsi"/>
        </w:rPr>
        <w:t xml:space="preserve"> této smlouvy se ESCO ve vztahu k instalovaným technologickým zařízením zavazuje vyko</w:t>
      </w:r>
      <w:r w:rsidR="008F194C">
        <w:rPr>
          <w:rFonts w:asciiTheme="majorHAnsi" w:hAnsiTheme="majorHAnsi"/>
        </w:rPr>
        <w:t xml:space="preserve">nat </w:t>
      </w:r>
      <w:r w:rsidR="00CE46F0">
        <w:rPr>
          <w:rFonts w:asciiTheme="majorHAnsi" w:hAnsiTheme="majorHAnsi"/>
        </w:rPr>
        <w:t>všechny</w:t>
      </w:r>
      <w:r w:rsidR="008F194C">
        <w:rPr>
          <w:rFonts w:asciiTheme="majorHAnsi" w:hAnsiTheme="majorHAnsi"/>
        </w:rPr>
        <w:t xml:space="preserve"> </w:t>
      </w:r>
      <w:r w:rsidR="008F194C" w:rsidRPr="008F194C">
        <w:rPr>
          <w:rFonts w:asciiTheme="majorHAnsi" w:hAnsiTheme="majorHAnsi"/>
        </w:rPr>
        <w:t xml:space="preserve">servisní prohlídky </w:t>
      </w:r>
      <w:r w:rsidR="00CE46F0">
        <w:rPr>
          <w:rFonts w:asciiTheme="majorHAnsi" w:hAnsiTheme="majorHAnsi"/>
        </w:rPr>
        <w:t>a</w:t>
      </w:r>
      <w:r w:rsidR="008F194C">
        <w:rPr>
          <w:rFonts w:asciiTheme="majorHAnsi" w:hAnsiTheme="majorHAnsi"/>
        </w:rPr>
        <w:t xml:space="preserve"> revize </w:t>
      </w:r>
      <w:r w:rsidR="008F194C" w:rsidRPr="008F194C">
        <w:rPr>
          <w:rFonts w:asciiTheme="majorHAnsi" w:hAnsiTheme="majorHAnsi"/>
        </w:rPr>
        <w:t>v souladu s požadavky výrobce dodané technologie</w:t>
      </w:r>
      <w:r w:rsidR="008F194C">
        <w:rPr>
          <w:rFonts w:asciiTheme="majorHAnsi" w:hAnsiTheme="majorHAnsi"/>
        </w:rPr>
        <w:t xml:space="preserve"> nebo dle </w:t>
      </w:r>
      <w:r w:rsidR="008F194C" w:rsidRPr="00F27368">
        <w:rPr>
          <w:rFonts w:asciiTheme="majorHAnsi" w:hAnsiTheme="majorHAnsi"/>
        </w:rPr>
        <w:t xml:space="preserve">příslušných </w:t>
      </w:r>
      <w:r w:rsidR="008F194C">
        <w:rPr>
          <w:rFonts w:asciiTheme="majorHAnsi" w:hAnsiTheme="majorHAnsi"/>
        </w:rPr>
        <w:t>právních předpis</w:t>
      </w:r>
      <w:r w:rsidR="008F194C" w:rsidRPr="00F27368">
        <w:rPr>
          <w:rFonts w:asciiTheme="majorHAnsi" w:hAnsiTheme="majorHAnsi"/>
        </w:rPr>
        <w:t>ů</w:t>
      </w:r>
      <w:r w:rsidR="008F194C">
        <w:rPr>
          <w:rFonts w:asciiTheme="majorHAnsi" w:hAnsiTheme="majorHAnsi"/>
        </w:rPr>
        <w:t xml:space="preserve">, </w:t>
      </w:r>
      <w:r w:rsidR="00CE46F0">
        <w:rPr>
          <w:rFonts w:asciiTheme="majorHAnsi" w:hAnsiTheme="majorHAnsi"/>
        </w:rPr>
        <w:t>přičemž</w:t>
      </w:r>
      <w:r w:rsidR="008F194C">
        <w:rPr>
          <w:rFonts w:asciiTheme="majorHAnsi" w:hAnsiTheme="majorHAnsi"/>
        </w:rPr>
        <w:t xml:space="preserve"> cena za jejich</w:t>
      </w:r>
      <w:r w:rsidR="008D3367">
        <w:rPr>
          <w:rFonts w:asciiTheme="majorHAnsi" w:hAnsiTheme="majorHAnsi"/>
        </w:rPr>
        <w:t xml:space="preserve"> provedení je zahrnuta v ceně dle </w:t>
      </w:r>
      <w:r w:rsidR="008D3367">
        <w:rPr>
          <w:rFonts w:asciiTheme="majorHAnsi" w:hAnsiTheme="majorHAnsi"/>
        </w:rPr>
        <w:fldChar w:fldCharType="begin"/>
      </w:r>
      <w:r w:rsidR="008D3367">
        <w:rPr>
          <w:rFonts w:asciiTheme="majorHAnsi" w:hAnsiTheme="majorHAnsi"/>
        </w:rPr>
        <w:instrText xml:space="preserve"> REF _Ref115430142 \r \h </w:instrText>
      </w:r>
      <w:r w:rsidR="008D3367">
        <w:rPr>
          <w:rFonts w:asciiTheme="majorHAnsi" w:hAnsiTheme="majorHAnsi"/>
        </w:rPr>
      </w:r>
      <w:r w:rsidR="008D3367">
        <w:rPr>
          <w:rFonts w:asciiTheme="majorHAnsi" w:hAnsiTheme="majorHAnsi"/>
        </w:rPr>
        <w:fldChar w:fldCharType="separate"/>
      </w:r>
      <w:r w:rsidR="008D3367">
        <w:rPr>
          <w:rFonts w:asciiTheme="majorHAnsi" w:hAnsiTheme="majorHAnsi"/>
        </w:rPr>
        <w:t>Článek 19.1</w:t>
      </w:r>
      <w:r w:rsidR="008D3367">
        <w:rPr>
          <w:rFonts w:asciiTheme="majorHAnsi" w:hAnsiTheme="majorHAnsi"/>
        </w:rPr>
        <w:fldChar w:fldCharType="end"/>
      </w:r>
      <w:r w:rsidR="0036780E">
        <w:rPr>
          <w:rFonts w:asciiTheme="majorHAnsi" w:hAnsiTheme="majorHAnsi"/>
        </w:rPr>
        <w:t xml:space="preserve"> této smlouvy.</w:t>
      </w:r>
    </w:p>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45" w:name="_Toc326522968"/>
      <w:r w:rsidRPr="00F27368">
        <w:rPr>
          <w:rFonts w:asciiTheme="majorHAnsi" w:hAnsiTheme="majorHAnsi"/>
        </w:rPr>
        <w:t>Základní prostá opatření</w:t>
      </w:r>
      <w:bookmarkEnd w:id="45"/>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411191BD" w14:textId="448D3708" w:rsidR="00F81353" w:rsidRPr="00F27368" w:rsidRDefault="00461C1A" w:rsidP="00957080">
      <w:pPr>
        <w:pStyle w:val="Nadpis2"/>
        <w:rPr>
          <w:rFonts w:asciiTheme="majorHAnsi" w:hAnsiTheme="majorHAnsi"/>
        </w:rPr>
      </w:pPr>
      <w:r w:rsidRPr="00F27368">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F27368">
        <w:rPr>
          <w:rFonts w:asciiTheme="majorHAnsi" w:hAnsiTheme="majorHAnsi"/>
        </w:rPr>
        <w:t>2</w:t>
      </w:r>
      <w:r w:rsidR="00F81353" w:rsidRPr="00F27368">
        <w:rPr>
          <w:rFonts w:asciiTheme="majorHAnsi" w:hAnsiTheme="majorHAnsi"/>
        </w:rPr>
        <w:t xml:space="preserve">. </w:t>
      </w: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46"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47" w:name="_Ref152647926"/>
      <w:bookmarkEnd w:id="46"/>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48" w:name="_Ref330840887"/>
      <w:r w:rsidRPr="00F27368">
        <w:rPr>
          <w:rFonts w:asciiTheme="majorHAnsi" w:hAnsiTheme="majorHAnsi"/>
        </w:rPr>
        <w:t>Klient se zavazuje, že po dobu poskytování garance:</w:t>
      </w:r>
      <w:bookmarkEnd w:id="48"/>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49" w:name="_Ref330840903"/>
      <w:r w:rsidRPr="00F27368">
        <w:rPr>
          <w:rFonts w:asciiTheme="majorHAnsi" w:hAnsiTheme="majorHAnsi"/>
        </w:rPr>
        <w:t>bude provádět obsluhu energetického systému, včetně předmětů opatření svým jménem a na svůj účet;</w:t>
      </w:r>
      <w:bookmarkEnd w:id="49"/>
    </w:p>
    <w:p w14:paraId="724C791E"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50"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50"/>
    </w:p>
    <w:p w14:paraId="16B4878A" w14:textId="6DA44ABF" w:rsidR="00057EDC" w:rsidRPr="00F27368" w:rsidRDefault="00057EDC" w:rsidP="00957080">
      <w:pPr>
        <w:pStyle w:val="Nadpis2"/>
        <w:rPr>
          <w:rFonts w:asciiTheme="majorHAnsi" w:hAnsiTheme="majorHAnsi"/>
        </w:rPr>
      </w:pPr>
      <w:bookmarkStart w:id="51" w:name="_Ref153727453"/>
      <w:bookmarkStart w:id="52"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51"/>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52"/>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53"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3"/>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39C4DA56"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Pr="00F27368">
        <w:rPr>
          <w:rFonts w:asciiTheme="majorHAnsi" w:hAnsiTheme="majorHAnsi"/>
        </w:rPr>
        <w:t>.</w:t>
      </w:r>
    </w:p>
    <w:p w14:paraId="0B442B82" w14:textId="77777777" w:rsidR="00057EDC" w:rsidRPr="00F27368"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54" w:name="_Ref324607429"/>
      <w:bookmarkStart w:id="55" w:name="_Toc326522972"/>
      <w:r w:rsidRPr="00F27368">
        <w:rPr>
          <w:rFonts w:asciiTheme="majorHAnsi" w:hAnsiTheme="majorHAnsi"/>
        </w:rPr>
        <w:t>Záruka za dosažení garantované úspory</w:t>
      </w:r>
      <w:bookmarkEnd w:id="47"/>
      <w:bookmarkEnd w:id="54"/>
      <w:bookmarkEnd w:id="55"/>
    </w:p>
    <w:p w14:paraId="0069A79D" w14:textId="77777777" w:rsidR="00891276" w:rsidRPr="00F27368" w:rsidRDefault="00400988" w:rsidP="00957080">
      <w:pPr>
        <w:pStyle w:val="Nadpis2"/>
        <w:rPr>
          <w:rFonts w:asciiTheme="majorHAnsi" w:hAnsiTheme="majorHAnsi"/>
        </w:rPr>
      </w:pPr>
      <w:bookmarkStart w:id="56"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56"/>
      <w:r w:rsidR="00E34D06" w:rsidRPr="00F27368">
        <w:rPr>
          <w:rFonts w:asciiTheme="majorHAnsi" w:hAnsiTheme="majorHAnsi"/>
        </w:rPr>
        <w:t xml:space="preserve"> </w:t>
      </w:r>
    </w:p>
    <w:p w14:paraId="704FF325" w14:textId="195B0870" w:rsidR="00BB5BF3" w:rsidRPr="00F27368" w:rsidRDefault="007E460B" w:rsidP="00957080">
      <w:pPr>
        <w:pStyle w:val="Nadpis2"/>
        <w:rPr>
          <w:rFonts w:asciiTheme="majorHAnsi" w:hAnsiTheme="majorHAnsi"/>
        </w:rPr>
      </w:pPr>
      <w:r w:rsidRPr="00F27368" w:rsidDel="004B5E68">
        <w:rPr>
          <w:rFonts w:asciiTheme="majorHAnsi" w:hAnsiTheme="majorHAnsi"/>
        </w:rPr>
        <w:t xml:space="preserve"> </w:t>
      </w:r>
      <w:r w:rsidR="00400988"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57" w:name="_Toc326522973"/>
      <w:bookmarkStart w:id="58" w:name="_Ref115431299"/>
      <w:r w:rsidRPr="00F27368">
        <w:rPr>
          <w:rFonts w:asciiTheme="majorHAnsi" w:hAnsiTheme="majorHAnsi"/>
        </w:rPr>
        <w:t>Dodatečná opatření</w:t>
      </w:r>
      <w:bookmarkEnd w:id="57"/>
      <w:bookmarkEnd w:id="58"/>
    </w:p>
    <w:p w14:paraId="1C6CFB3C" w14:textId="77777777" w:rsidR="00705B97" w:rsidRPr="00F27368" w:rsidRDefault="006C484C" w:rsidP="00705B97">
      <w:pPr>
        <w:pStyle w:val="Nadpis2"/>
        <w:ind w:left="397" w:hanging="397"/>
        <w:rPr>
          <w:rFonts w:asciiTheme="majorHAnsi" w:hAnsiTheme="majorHAnsi"/>
        </w:rPr>
      </w:pPr>
      <w:bookmarkStart w:id="59" w:name="_Ref296346567"/>
      <w:bookmarkStart w:id="60"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59"/>
      <w:r w:rsidRPr="00F27368">
        <w:rPr>
          <w:rFonts w:asciiTheme="majorHAnsi" w:hAnsiTheme="majorHAnsi"/>
        </w:rPr>
        <w:t>).</w:t>
      </w:r>
      <w:bookmarkEnd w:id="60"/>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61" w:name="_Ref330840390"/>
      <w:r w:rsidRPr="00F27368">
        <w:rPr>
          <w:rFonts w:asciiTheme="majorHAnsi" w:hAnsiTheme="majorHAnsi"/>
        </w:rPr>
        <w:lastRenderedPageBreak/>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77777777" w:rsidR="00705B97" w:rsidRPr="00F27368" w:rsidRDefault="006C484C" w:rsidP="00705B97">
      <w:pPr>
        <w:pStyle w:val="Nadpis2"/>
        <w:ind w:left="397" w:hanging="397"/>
        <w:rPr>
          <w:rFonts w:asciiTheme="majorHAnsi" w:hAnsiTheme="majorHAnsi"/>
        </w:rPr>
      </w:pPr>
      <w:bookmarkStart w:id="62" w:name="_Ref110498808"/>
      <w:r w:rsidRPr="00F27368">
        <w:rPr>
          <w:rFonts w:asciiTheme="majorHAnsi" w:hAnsiTheme="majorHAnsi"/>
        </w:rP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2"/>
      <w:r w:rsidRPr="00F27368">
        <w:rPr>
          <w:rFonts w:asciiTheme="majorHAnsi" w:hAnsiTheme="majorHAnsi"/>
        </w:rPr>
        <w:t xml:space="preserve">   </w:t>
      </w:r>
      <w:bookmarkEnd w:id="61"/>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63" w:name="_Ref152602485"/>
      <w:bookmarkStart w:id="64" w:name="_Toc326522974"/>
      <w:r w:rsidR="00F81353" w:rsidRPr="00F27368">
        <w:rPr>
          <w:rFonts w:asciiTheme="majorHAnsi" w:hAnsiTheme="majorHAnsi"/>
        </w:rPr>
        <w:t>Změna okolností</w:t>
      </w:r>
      <w:bookmarkEnd w:id="63"/>
      <w:bookmarkEnd w:id="64"/>
    </w:p>
    <w:p w14:paraId="729F13F0" w14:textId="77777777" w:rsidR="00F81353" w:rsidRPr="00F27368" w:rsidRDefault="00F81353" w:rsidP="00957080">
      <w:pPr>
        <w:pStyle w:val="Nadpis2"/>
        <w:rPr>
          <w:rFonts w:asciiTheme="majorHAnsi" w:hAnsiTheme="majorHAnsi"/>
        </w:rPr>
      </w:pPr>
      <w:bookmarkStart w:id="65" w:name="_Ref330840857"/>
      <w:bookmarkStart w:id="66"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5"/>
      <w:r w:rsidRPr="00F27368">
        <w:rPr>
          <w:rFonts w:asciiTheme="majorHAnsi" w:hAnsiTheme="majorHAnsi"/>
        </w:rPr>
        <w:t xml:space="preserve"> </w:t>
      </w:r>
      <w:bookmarkEnd w:id="66"/>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67" w:name="_Toc341155317"/>
      <w:bookmarkStart w:id="68" w:name="_Toc326749477"/>
      <w:bookmarkStart w:id="69" w:name="_Toc319928874"/>
      <w:bookmarkStart w:id="70" w:name="_Toc317395012"/>
      <w:r w:rsidRPr="00F27368">
        <w:rPr>
          <w:rFonts w:asciiTheme="majorHAnsi" w:hAnsiTheme="majorHAnsi"/>
        </w:rPr>
        <w:t xml:space="preserve">uzavření </w:t>
      </w:r>
      <w:bookmarkEnd w:id="67"/>
      <w:bookmarkEnd w:id="68"/>
      <w:bookmarkEnd w:id="69"/>
      <w:bookmarkEnd w:id="70"/>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71"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71"/>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72" w:name="_Ref380398194"/>
      <w:r w:rsidRPr="00F27368">
        <w:rPr>
          <w:rFonts w:asciiTheme="majorHAnsi" w:hAnsiTheme="majorHAnsi"/>
        </w:rPr>
        <w:lastRenderedPageBreak/>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72"/>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73"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73"/>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5DE79C87"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 xml:space="preserve">[24]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6AAC4FC3" w:rsidR="00F81353" w:rsidRPr="00F27368" w:rsidRDefault="00F81353" w:rsidP="00957080">
      <w:pPr>
        <w:pStyle w:val="Nadpis2"/>
        <w:rPr>
          <w:rFonts w:asciiTheme="majorHAnsi" w:hAnsiTheme="majorHAnsi"/>
        </w:rPr>
      </w:pPr>
      <w:bookmarkStart w:id="74" w:name="_Ref377984231"/>
      <w:bookmarkStart w:id="75"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74"/>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75"/>
    </w:p>
    <w:p w14:paraId="75E88765" w14:textId="173E7FD4"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210E71">
        <w:rPr>
          <w:rFonts w:asciiTheme="majorHAnsi" w:hAnsiTheme="majorHAnsi"/>
        </w:rPr>
        <w:t>Článek 40.4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br/>
      </w:r>
      <w:bookmarkStart w:id="76" w:name="_Toc326522975"/>
      <w:bookmarkStart w:id="77" w:name="_Ref380398172"/>
      <w:bookmarkStart w:id="78" w:name="_Ref380398243"/>
      <w:r w:rsidRPr="00F27368">
        <w:rPr>
          <w:rFonts w:asciiTheme="majorHAnsi" w:hAnsiTheme="majorHAnsi"/>
        </w:rPr>
        <w:t>Roční porady</w:t>
      </w:r>
      <w:bookmarkEnd w:id="76"/>
      <w:r w:rsidR="0087097F" w:rsidRPr="00F27368">
        <w:rPr>
          <w:rFonts w:asciiTheme="majorHAnsi" w:hAnsiTheme="majorHAnsi"/>
        </w:rPr>
        <w:t xml:space="preserve"> a průběžné </w:t>
      </w:r>
      <w:r w:rsidR="00434BFC" w:rsidRPr="00F27368">
        <w:rPr>
          <w:rFonts w:asciiTheme="majorHAnsi" w:hAnsiTheme="majorHAnsi"/>
        </w:rPr>
        <w:t>zprávy</w:t>
      </w:r>
      <w:bookmarkEnd w:id="77"/>
      <w:bookmarkEnd w:id="78"/>
    </w:p>
    <w:p w14:paraId="4DDC7D4F" w14:textId="77777777" w:rsidR="007623CD" w:rsidRPr="00F27368" w:rsidRDefault="007623CD" w:rsidP="00957080">
      <w:pPr>
        <w:pStyle w:val="Nadpis2"/>
        <w:rPr>
          <w:rFonts w:asciiTheme="majorHAnsi" w:hAnsiTheme="majorHAnsi"/>
        </w:rPr>
      </w:pPr>
      <w:bookmarkStart w:id="79"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79"/>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lastRenderedPageBreak/>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80"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80"/>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81" w:name="_Ref152309206"/>
      <w:bookmarkStart w:id="82" w:name="_Toc326522976"/>
      <w:r w:rsidRPr="00F27368">
        <w:rPr>
          <w:rFonts w:asciiTheme="majorHAnsi" w:hAnsiTheme="majorHAnsi"/>
        </w:rPr>
        <w:t>Závěrečná zpráva</w:t>
      </w:r>
      <w:bookmarkEnd w:id="81"/>
      <w:bookmarkEnd w:id="82"/>
    </w:p>
    <w:p w14:paraId="0E911947" w14:textId="77777777" w:rsidR="00F81353" w:rsidRPr="00F27368" w:rsidRDefault="00F81353" w:rsidP="00957080">
      <w:pPr>
        <w:pStyle w:val="Nadpis2"/>
        <w:rPr>
          <w:rFonts w:asciiTheme="majorHAnsi" w:hAnsiTheme="majorHAnsi"/>
        </w:rPr>
      </w:pPr>
      <w:bookmarkStart w:id="83" w:name="_Ref152602683"/>
      <w:bookmarkStart w:id="84"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3"/>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85" w:name="_Ref153729098"/>
      <w:bookmarkEnd w:id="84"/>
    </w:p>
    <w:p w14:paraId="1E05F9F3" w14:textId="6CD05C78" w:rsidR="00184CCF" w:rsidRPr="00F27368" w:rsidRDefault="00F81353" w:rsidP="00F30234">
      <w:pPr>
        <w:pStyle w:val="Nadpis5"/>
        <w:numPr>
          <w:ilvl w:val="0"/>
          <w:numId w:val="34"/>
        </w:numPr>
        <w:ind w:left="993" w:hanging="567"/>
        <w:rPr>
          <w:rFonts w:asciiTheme="majorHAnsi" w:hAnsiTheme="majorHAnsi"/>
        </w:rPr>
      </w:pPr>
      <w:bookmarkStart w:id="86"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86"/>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87" w:name="_Ref230681810"/>
      <w:r w:rsidRPr="00F27368">
        <w:rPr>
          <w:rFonts w:asciiTheme="majorHAnsi" w:hAnsiTheme="majorHAnsi"/>
        </w:rPr>
        <w:t>doporučení ohledně provozování energetického systému po skončení doby poskytování garance;</w:t>
      </w:r>
      <w:bookmarkEnd w:id="87"/>
    </w:p>
    <w:bookmarkEnd w:id="85"/>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88"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88"/>
    </w:p>
    <w:p w14:paraId="7E9A863E" w14:textId="77777777" w:rsidR="00F81353" w:rsidRPr="00F27368" w:rsidRDefault="00F81353">
      <w:pPr>
        <w:pStyle w:val="Nzov"/>
        <w:keepNext/>
        <w:rPr>
          <w:rFonts w:asciiTheme="majorHAnsi" w:hAnsiTheme="majorHAnsi"/>
          <w:sz w:val="28"/>
          <w:szCs w:val="28"/>
        </w:rPr>
      </w:pPr>
      <w:bookmarkStart w:id="89" w:name="_Toc326522978"/>
      <w:r w:rsidRPr="00F27368">
        <w:rPr>
          <w:rFonts w:asciiTheme="majorHAnsi" w:hAnsiTheme="majorHAnsi"/>
          <w:sz w:val="28"/>
          <w:szCs w:val="28"/>
        </w:rPr>
        <w:t>Oddíl I: Cena a platební podmínky</w:t>
      </w:r>
      <w:bookmarkEnd w:id="89"/>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0" w:name="_Ref75165804"/>
      <w:bookmarkStart w:id="91" w:name="_Toc326522979"/>
      <w:bookmarkStart w:id="92" w:name="_Ref115428489"/>
      <w:bookmarkStart w:id="93" w:name="_Ref115431275"/>
      <w:r w:rsidRPr="00F27368">
        <w:rPr>
          <w:rFonts w:asciiTheme="majorHAnsi" w:hAnsiTheme="majorHAnsi"/>
        </w:rPr>
        <w:t>Cena</w:t>
      </w:r>
      <w:bookmarkEnd w:id="90"/>
      <w:r w:rsidRPr="00F27368">
        <w:rPr>
          <w:rFonts w:asciiTheme="majorHAnsi" w:hAnsiTheme="majorHAnsi"/>
        </w:rPr>
        <w:t xml:space="preserve"> za provedení opatření</w:t>
      </w:r>
      <w:bookmarkEnd w:id="91"/>
      <w:bookmarkEnd w:id="92"/>
      <w:bookmarkEnd w:id="93"/>
    </w:p>
    <w:p w14:paraId="377EC951" w14:textId="7DF37C76" w:rsidR="00F81353" w:rsidRPr="00F27368" w:rsidRDefault="00106A72" w:rsidP="00957080">
      <w:pPr>
        <w:pStyle w:val="Nadpis2"/>
        <w:rPr>
          <w:rFonts w:asciiTheme="majorHAnsi" w:hAnsiTheme="majorHAnsi"/>
        </w:rPr>
      </w:pPr>
      <w:bookmarkStart w:id="94"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 Cena je uvedena bez DPH.</w:t>
      </w:r>
      <w:bookmarkEnd w:id="94"/>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06FF50AF"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nezbytné pro samotnou realizaci 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projektu.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C71559">
        <w:rPr>
          <w:rFonts w:asciiTheme="majorHAnsi" w:hAnsiTheme="majorHAnsi"/>
        </w:rPr>
        <w:t>Článek 41.2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C71559">
        <w:rPr>
          <w:rFonts w:asciiTheme="majorHAnsi" w:hAnsiTheme="majorHAnsi"/>
        </w:rPr>
        <w:t>Článek 40</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0F337510" w14:textId="753C3DBE" w:rsidR="00B343CF" w:rsidRPr="00B343CF" w:rsidRDefault="00B343CF" w:rsidP="00E834F1">
      <w:pPr>
        <w:pStyle w:val="Nadpis2"/>
        <w:rPr>
          <w:rFonts w:asciiTheme="majorHAnsi" w:hAnsiTheme="majorHAnsi"/>
        </w:rPr>
      </w:pPr>
      <w:r w:rsidRPr="00B343CF">
        <w:rPr>
          <w:rFonts w:asciiTheme="majorHAnsi" w:hAnsiTheme="majorHAnsi"/>
        </w:rPr>
        <w:t>Cena za provedení základních opatření se automaticky navyšuje o míru inflace stanovenou za podmínek a výpočtového vzorce specifikovaného v příloze č. 1</w:t>
      </w:r>
      <w:r w:rsidR="001019D6">
        <w:rPr>
          <w:rFonts w:asciiTheme="majorHAnsi" w:hAnsiTheme="majorHAnsi"/>
        </w:rPr>
        <w:t>1</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br/>
      </w:r>
      <w:bookmarkStart w:id="95" w:name="_Toc450596924"/>
      <w:bookmarkStart w:id="96" w:name="_Ref115431277"/>
      <w:r w:rsidRPr="00F27368">
        <w:rPr>
          <w:rFonts w:asciiTheme="majorHAnsi" w:hAnsiTheme="majorHAnsi"/>
        </w:rPr>
        <w:t>Finanční náklady</w:t>
      </w:r>
      <w:bookmarkEnd w:id="95"/>
      <w:bookmarkEnd w:id="96"/>
    </w:p>
    <w:p w14:paraId="64D9CE52" w14:textId="529F0775" w:rsidR="003B685B" w:rsidRPr="00F27368" w:rsidRDefault="003B685B" w:rsidP="003B685B">
      <w:pPr>
        <w:pStyle w:val="Nadpis2"/>
        <w:ind w:left="397" w:hanging="397"/>
        <w:rPr>
          <w:rFonts w:asciiTheme="majorHAnsi" w:hAnsiTheme="majorHAnsi"/>
        </w:rPr>
      </w:pPr>
      <w:r w:rsidRPr="00F27368">
        <w:rPr>
          <w:rFonts w:asciiTheme="majorHAnsi" w:hAnsiTheme="majorHAnsi"/>
        </w:rPr>
        <w:t xml:space="preserve">Smluvní strany se dohodly na odložené postupné úhradě ceny za provedení opatření ve splátkách, jejichž výše a termíny jsou specifikovány v příloze č. 3. Klient se zavazuje hradit za odložení splatnosti ceny k jednotlivým splátkám ceny úroky ve výši </w:t>
      </w:r>
      <w:r w:rsidR="00473F32" w:rsidRPr="00980563">
        <w:rPr>
          <w:rFonts w:asciiTheme="majorHAnsi" w:hAnsiTheme="majorHAnsi"/>
          <w:highlight w:val="yellow"/>
        </w:rPr>
        <w:t>[</w:t>
      </w:r>
      <w:r w:rsidR="00473F32" w:rsidRPr="00980563">
        <w:rPr>
          <w:highlight w:val="yellow"/>
        </w:rPr>
        <w:t>●</w:t>
      </w:r>
      <w:r w:rsidR="00473F32" w:rsidRPr="00980563">
        <w:rPr>
          <w:rFonts w:asciiTheme="majorHAnsi" w:hAnsiTheme="majorHAnsi"/>
          <w:highlight w:val="yellow"/>
        </w:rPr>
        <w:t>]</w:t>
      </w:r>
      <w:r w:rsidR="00473F32">
        <w:rPr>
          <w:rFonts w:asciiTheme="majorHAnsi" w:hAnsiTheme="majorHAnsi"/>
          <w:highlight w:val="yellow"/>
        </w:rPr>
        <w:t xml:space="preserve"> </w:t>
      </w:r>
      <w:r w:rsidR="00236876" w:rsidRPr="00473F32">
        <w:rPr>
          <w:rFonts w:asciiTheme="majorHAnsi" w:hAnsiTheme="majorHAnsi"/>
          <w:shd w:val="clear" w:color="auto" w:fill="FFFFFF" w:themeFill="background1"/>
        </w:rPr>
        <w:t xml:space="preserve">% </w:t>
      </w:r>
      <w:r w:rsidRPr="00473F32">
        <w:rPr>
          <w:rFonts w:asciiTheme="majorHAnsi" w:hAnsiTheme="majorHAnsi"/>
          <w:shd w:val="clear" w:color="auto" w:fill="FFFFFF" w:themeFill="background1"/>
        </w:rPr>
        <w:t>ročně</w:t>
      </w:r>
      <w:r w:rsidRPr="00F27368">
        <w:rPr>
          <w:rFonts w:asciiTheme="majorHAnsi" w:hAnsiTheme="majorHAnsi"/>
        </w:rPr>
        <w:t xml:space="preserve"> v rozsahu podle přílohy č. 3.</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lastRenderedPageBreak/>
        <w:br/>
      </w:r>
      <w:bookmarkStart w:id="97" w:name="_Toc326522981"/>
      <w:r w:rsidRPr="00F27368">
        <w:rPr>
          <w:rFonts w:asciiTheme="majorHAnsi" w:hAnsiTheme="majorHAnsi"/>
        </w:rPr>
        <w:t>Cena energetického managementu</w:t>
      </w:r>
      <w:bookmarkEnd w:id="97"/>
      <w:r w:rsidR="00E41B31" w:rsidRPr="00F27368">
        <w:rPr>
          <w:rFonts w:asciiTheme="majorHAnsi" w:hAnsiTheme="majorHAnsi"/>
        </w:rPr>
        <w:t xml:space="preserve"> a souvisejících </w:t>
      </w:r>
      <w:r w:rsidR="00BF446F" w:rsidRPr="00F27368">
        <w:rPr>
          <w:rFonts w:asciiTheme="majorHAnsi" w:hAnsiTheme="majorHAnsi"/>
        </w:rPr>
        <w:t>služeb</w:t>
      </w:r>
    </w:p>
    <w:p w14:paraId="5C1C4D3D" w14:textId="7247AC37" w:rsidR="00F81353" w:rsidRPr="008E318F" w:rsidRDefault="006A1569" w:rsidP="00957080">
      <w:pPr>
        <w:pStyle w:val="Nadpis2"/>
        <w:rPr>
          <w:rFonts w:asciiTheme="majorHAnsi" w:hAnsiTheme="majorHAnsi"/>
        </w:rPr>
      </w:pPr>
      <w:bookmarkStart w:id="98"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 Cena je uvedena bez DPH.</w:t>
      </w:r>
      <w:r w:rsidR="008E318F" w:rsidRPr="008E318F">
        <w:rPr>
          <w:rFonts w:asciiTheme="majorHAnsi" w:hAnsiTheme="majorHAnsi"/>
        </w:rPr>
        <w:t xml:space="preserve"> Případná DPH je k ceně účtována vždy v souladu se zákonem o DPH.</w:t>
      </w:r>
      <w:bookmarkEnd w:id="98"/>
    </w:p>
    <w:p w14:paraId="18500678" w14:textId="251E506B" w:rsidR="008E318F" w:rsidRPr="008E318F" w:rsidRDefault="008E318F" w:rsidP="008E318F">
      <w:pPr>
        <w:pStyle w:val="Nadpis2"/>
        <w:rPr>
          <w:rFonts w:asciiTheme="majorHAnsi" w:hAnsiTheme="majorHAnsi"/>
          <w:b/>
        </w:rPr>
      </w:pPr>
      <w:r w:rsidRPr="008E318F">
        <w:rPr>
          <w:rFonts w:asciiTheme="majorHAnsi" w:hAnsiTheme="majorHAnsi"/>
        </w:rPr>
        <w:t>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w:t>
      </w:r>
      <w:r>
        <w:rPr>
          <w:rFonts w:asciiTheme="majorHAnsi" w:hAnsiTheme="majorHAnsi"/>
        </w:rPr>
        <w:t>2</w:t>
      </w:r>
      <w:r w:rsidRPr="008E318F">
        <w:rPr>
          <w:rFonts w:asciiTheme="majorHAnsi" w:hAnsiTheme="majorHAnsi"/>
        </w:rPr>
        <w:t>]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14:paraId="6F85235D" w14:textId="77777777" w:rsidR="008E318F" w:rsidRPr="00473F32" w:rsidRDefault="008E318F" w:rsidP="008E318F">
      <w:pPr>
        <w:pStyle w:val="Nadpis2"/>
        <w:numPr>
          <w:ilvl w:val="0"/>
          <w:numId w:val="0"/>
        </w:numPr>
        <w:ind w:left="426"/>
        <w:rPr>
          <w:rFonts w:asciiTheme="majorHAnsi" w:hAnsiTheme="majorHAnsi"/>
        </w:rPr>
      </w:pPr>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99" w:name="_Ref207460075"/>
      <w:bookmarkStart w:id="100" w:name="_Ref207462748"/>
      <w:bookmarkStart w:id="101" w:name="_Ref207462792"/>
      <w:bookmarkStart w:id="102" w:name="_Toc326522982"/>
      <w:bookmarkStart w:id="103" w:name="_Ref452526878"/>
      <w:r w:rsidRPr="00F27368">
        <w:rPr>
          <w:rFonts w:asciiTheme="majorHAnsi" w:hAnsiTheme="majorHAnsi"/>
        </w:rPr>
        <w:t>Sankce za nedosažení garantované úspory</w:t>
      </w:r>
      <w:bookmarkEnd w:id="99"/>
      <w:bookmarkEnd w:id="100"/>
      <w:bookmarkEnd w:id="101"/>
      <w:bookmarkEnd w:id="102"/>
      <w:r w:rsidR="00471AE2" w:rsidRPr="00F27368">
        <w:rPr>
          <w:rFonts w:asciiTheme="majorHAnsi" w:hAnsiTheme="majorHAnsi"/>
        </w:rPr>
        <w:t xml:space="preserve"> </w:t>
      </w:r>
      <w:bookmarkEnd w:id="103"/>
    </w:p>
    <w:p w14:paraId="61CC55C8" w14:textId="77777777" w:rsidR="002C60D5" w:rsidRPr="00F27368" w:rsidRDefault="006A1569" w:rsidP="0075799C">
      <w:pPr>
        <w:pStyle w:val="Nadpis2"/>
        <w:rPr>
          <w:rFonts w:asciiTheme="majorHAnsi" w:hAnsiTheme="majorHAnsi"/>
        </w:rPr>
      </w:pPr>
      <w:bookmarkStart w:id="104" w:name="_Ref152046354"/>
      <w:bookmarkStart w:id="105"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04"/>
      <w:r w:rsidR="00B24712" w:rsidRPr="00F27368">
        <w:rPr>
          <w:rFonts w:asciiTheme="majorHAnsi" w:hAnsiTheme="majorHAnsi"/>
        </w:rPr>
        <w:t>č. 5</w:t>
      </w:r>
      <w:r w:rsidRPr="00F27368">
        <w:rPr>
          <w:rFonts w:asciiTheme="majorHAnsi" w:hAnsiTheme="majorHAnsi"/>
        </w:rPr>
        <w:t>.</w:t>
      </w:r>
      <w:bookmarkEnd w:id="105"/>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06" w:name="_Ref152047168"/>
      <w:bookmarkStart w:id="107" w:name="_Toc326522983"/>
      <w:bookmarkStart w:id="108" w:name="_Ref330839781"/>
      <w:bookmarkStart w:id="109" w:name="_Ref330839783"/>
      <w:bookmarkStart w:id="110" w:name="_Ref330841042"/>
      <w:r w:rsidRPr="00F27368">
        <w:rPr>
          <w:rFonts w:asciiTheme="majorHAnsi" w:hAnsiTheme="majorHAnsi"/>
        </w:rPr>
        <w:t>Prémie</w:t>
      </w:r>
      <w:bookmarkEnd w:id="106"/>
      <w:bookmarkEnd w:id="107"/>
      <w:r w:rsidR="00AC731C" w:rsidRPr="00F27368">
        <w:rPr>
          <w:rFonts w:asciiTheme="majorHAnsi" w:hAnsiTheme="majorHAnsi"/>
        </w:rPr>
        <w:t xml:space="preserve"> za překročení garantované úspory</w:t>
      </w:r>
      <w:bookmarkEnd w:id="108"/>
      <w:bookmarkEnd w:id="109"/>
      <w:bookmarkEnd w:id="110"/>
    </w:p>
    <w:p w14:paraId="63E4827D" w14:textId="49693E72"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4323BF" w:rsidRPr="00F27368">
        <w:rPr>
          <w:rFonts w:asciiTheme="majorHAnsi" w:hAnsiTheme="majorHAnsi"/>
        </w:rPr>
        <w:t>30</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1" w:name="_Ref207462600"/>
      <w:bookmarkStart w:id="112" w:name="_Toc326522984"/>
      <w:r w:rsidRPr="00F27368">
        <w:rPr>
          <w:rFonts w:asciiTheme="majorHAnsi" w:hAnsiTheme="majorHAnsi"/>
        </w:rPr>
        <w:t>Závěrečné vypořádání</w:t>
      </w:r>
      <w:bookmarkEnd w:id="111"/>
      <w:bookmarkEnd w:id="112"/>
    </w:p>
    <w:p w14:paraId="484AC251" w14:textId="0A9E574A" w:rsidR="00D247F0" w:rsidRPr="00F27368" w:rsidRDefault="00F81353" w:rsidP="00957080">
      <w:pPr>
        <w:pStyle w:val="Nadpis2"/>
        <w:rPr>
          <w:rFonts w:asciiTheme="majorHAnsi" w:hAnsiTheme="majorHAnsi"/>
        </w:rPr>
      </w:pPr>
      <w:bookmarkStart w:id="113" w:name="_Ref330840821"/>
      <w:bookmarkStart w:id="114"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13"/>
      <w:r w:rsidR="00BF28D1" w:rsidRPr="00F27368">
        <w:rPr>
          <w:rFonts w:asciiTheme="majorHAnsi" w:hAnsiTheme="majorHAnsi"/>
        </w:rPr>
        <w:t xml:space="preserve"> </w:t>
      </w:r>
    </w:p>
    <w:bookmarkEnd w:id="114"/>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15" w:name="_Toc326522985"/>
      <w:r w:rsidRPr="00F27368">
        <w:rPr>
          <w:rFonts w:asciiTheme="majorHAnsi" w:hAnsiTheme="majorHAnsi"/>
        </w:rPr>
        <w:t>Fakturace</w:t>
      </w:r>
      <w:bookmarkEnd w:id="115"/>
    </w:p>
    <w:p w14:paraId="59074FFF" w14:textId="4C316EA7" w:rsidR="00957080" w:rsidRPr="00123D65" w:rsidRDefault="00C33A43" w:rsidP="00957080">
      <w:pPr>
        <w:pStyle w:val="Nadpis2"/>
        <w:rPr>
          <w:rFonts w:asciiTheme="majorHAnsi" w:hAnsiTheme="majorHAnsi"/>
        </w:rPr>
      </w:pPr>
      <w:bookmarkStart w:id="116" w:name="_Ref152133706"/>
      <w:r w:rsidRPr="00F27368">
        <w:rPr>
          <w:rFonts w:asciiTheme="majorHAnsi" w:hAnsiTheme="majorHAnsi"/>
        </w:rPr>
        <w:t xml:space="preserve">ESCO </w:t>
      </w:r>
      <w:r w:rsidRPr="00123D65">
        <w:rPr>
          <w:rFonts w:asciiTheme="majorHAnsi" w:hAnsiTheme="majorHAnsi"/>
        </w:rPr>
        <w:t>je oprávněna</w:t>
      </w:r>
      <w:r w:rsidR="00204722" w:rsidRPr="00123D65">
        <w:rPr>
          <w:rFonts w:asciiTheme="majorHAnsi" w:hAnsiTheme="majorHAnsi"/>
        </w:rPr>
        <w:t xml:space="preserve"> vystavit </w:t>
      </w:r>
      <w:r w:rsidR="00502E44" w:rsidRPr="00123D65">
        <w:rPr>
          <w:rFonts w:asciiTheme="majorHAnsi" w:hAnsiTheme="majorHAnsi"/>
        </w:rPr>
        <w:t>daňový doklad (fakturu)</w:t>
      </w:r>
      <w:r w:rsidR="00204722" w:rsidRPr="00123D65">
        <w:rPr>
          <w:rFonts w:asciiTheme="majorHAnsi" w:hAnsiTheme="majorHAnsi"/>
        </w:rPr>
        <w:t xml:space="preserve"> na zaplacení ceny za provedení základních opatření, </w:t>
      </w:r>
      <w:r w:rsidR="009567C5" w:rsidRPr="009567C5">
        <w:rPr>
          <w:rFonts w:asciiTheme="majorHAnsi" w:hAnsiTheme="majorHAnsi"/>
        </w:rPr>
        <w:t>případně za zaplacení části ceny za provedená základní opatření v případě dílčího předání</w:t>
      </w:r>
      <w:r w:rsidR="00E00128">
        <w:rPr>
          <w:rFonts w:asciiTheme="majorHAnsi" w:hAnsiTheme="majorHAnsi"/>
        </w:rPr>
        <w:t xml:space="preserve"> dle </w:t>
      </w:r>
      <w:r w:rsidR="00E00128">
        <w:rPr>
          <w:rFonts w:asciiTheme="majorHAnsi" w:hAnsiTheme="majorHAnsi"/>
        </w:rPr>
        <w:fldChar w:fldCharType="begin"/>
      </w:r>
      <w:r w:rsidR="00E00128">
        <w:rPr>
          <w:rFonts w:asciiTheme="majorHAnsi" w:hAnsiTheme="majorHAnsi"/>
        </w:rPr>
        <w:instrText xml:space="preserve"> REF _Ref115430707 \w \h </w:instrText>
      </w:r>
      <w:r w:rsidR="00E00128">
        <w:rPr>
          <w:rFonts w:asciiTheme="majorHAnsi" w:hAnsiTheme="majorHAnsi"/>
        </w:rPr>
      </w:r>
      <w:r w:rsidR="00E00128">
        <w:rPr>
          <w:rFonts w:asciiTheme="majorHAnsi" w:hAnsiTheme="majorHAnsi"/>
        </w:rPr>
        <w:fldChar w:fldCharType="separate"/>
      </w:r>
      <w:r w:rsidR="00E00128">
        <w:rPr>
          <w:rFonts w:asciiTheme="majorHAnsi" w:hAnsiTheme="majorHAnsi"/>
        </w:rPr>
        <w:t>Článek 8.1</w:t>
      </w:r>
      <w:r w:rsidR="00E00128">
        <w:rPr>
          <w:rFonts w:asciiTheme="majorHAnsi" w:hAnsiTheme="majorHAnsi"/>
        </w:rPr>
        <w:fldChar w:fldCharType="end"/>
      </w:r>
      <w:r w:rsidR="009567C5">
        <w:rPr>
          <w:rFonts w:asciiTheme="majorHAnsi" w:hAnsiTheme="majorHAnsi"/>
        </w:rPr>
        <w:t>,</w:t>
      </w:r>
      <w:r w:rsidR="009567C5" w:rsidRPr="009567C5">
        <w:rPr>
          <w:rFonts w:asciiTheme="majorHAnsi" w:hAnsiTheme="majorHAnsi"/>
        </w:rPr>
        <w:t xml:space="preserve"> </w:t>
      </w:r>
      <w:r w:rsidR="00204722" w:rsidRPr="00123D65">
        <w:rPr>
          <w:rFonts w:asciiTheme="majorHAnsi" w:hAnsiTheme="majorHAnsi"/>
        </w:rPr>
        <w:t xml:space="preserve">nebo ceny za provedení dodatečných opatření nejprve v den předání, není-li ve smlouvě stanoveno jinak. Tento den je dnem </w:t>
      </w:r>
      <w:r w:rsidR="00697805" w:rsidRPr="00123D65">
        <w:rPr>
          <w:rFonts w:asciiTheme="majorHAnsi" w:hAnsiTheme="majorHAnsi"/>
        </w:rPr>
        <w:t>uskutečnění</w:t>
      </w:r>
      <w:r w:rsidR="00523C5D" w:rsidRPr="00123D65">
        <w:rPr>
          <w:rFonts w:asciiTheme="majorHAnsi" w:hAnsiTheme="majorHAnsi"/>
        </w:rPr>
        <w:t xml:space="preserve"> </w:t>
      </w:r>
      <w:r w:rsidR="00204722" w:rsidRPr="00123D65">
        <w:rPr>
          <w:rFonts w:asciiTheme="majorHAnsi" w:hAnsiTheme="majorHAnsi"/>
        </w:rPr>
        <w:t>zdanitelného plnění z hlediska daně z přidané hodnoty.</w:t>
      </w:r>
      <w:bookmarkEnd w:id="116"/>
      <w:r w:rsidR="00957080" w:rsidRPr="00123D65">
        <w:rPr>
          <w:rFonts w:asciiTheme="majorHAnsi" w:hAnsiTheme="majorHAnsi"/>
        </w:rPr>
        <w:t xml:space="preserve"> </w:t>
      </w:r>
    </w:p>
    <w:p w14:paraId="0894D52A" w14:textId="37B32866" w:rsidR="00204722" w:rsidRPr="00F27368" w:rsidRDefault="00C33A43" w:rsidP="00B17CAA">
      <w:pPr>
        <w:pStyle w:val="Nadpis2"/>
        <w:rPr>
          <w:rFonts w:asciiTheme="majorHAnsi" w:hAnsiTheme="majorHAnsi"/>
        </w:rPr>
      </w:pPr>
      <w:r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 </w:t>
      </w:r>
      <w:r w:rsidR="00B17CAA" w:rsidRPr="00F27368">
        <w:rPr>
          <w:rFonts w:asciiTheme="majorHAnsi" w:hAnsiTheme="majorHAnsi"/>
        </w:rPr>
        <w:t xml:space="preserve">každé čtvrtletí k 1 dni čtvrtletí následujícího po čtvrtletí, ohledně něhož se cena vyúčtovává.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poslední den kalendářního čtvrtletí, ohledně něhož se cena vyúčtovává</w:t>
      </w:r>
      <w:r w:rsidR="00204722" w:rsidRPr="00F27368">
        <w:rPr>
          <w:rFonts w:asciiTheme="majorHAnsi" w:hAnsiTheme="majorHAnsi"/>
        </w:rPr>
        <w:t>. Přehled 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CE0C224"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5368967E" w:rsidR="00204722" w:rsidRPr="00F27368" w:rsidRDefault="00204722" w:rsidP="00957080">
      <w:pPr>
        <w:pStyle w:val="Nadpis2"/>
        <w:rPr>
          <w:rFonts w:asciiTheme="majorHAnsi" w:hAnsiTheme="majorHAnsi"/>
        </w:rPr>
      </w:pPr>
      <w:bookmarkStart w:id="117"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17"/>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342A489A"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číslo projektu</w:t>
      </w:r>
      <w:r>
        <w:rPr>
          <w:rFonts w:asciiTheme="majorHAnsi" w:hAnsiTheme="majorHAnsi"/>
        </w:rPr>
        <w:t xml:space="preserve"> v následovné struktuře: </w:t>
      </w:r>
      <w:r w:rsidRPr="002E6B30">
        <w:rPr>
          <w:rFonts w:asciiTheme="majorHAnsi" w:hAnsiTheme="majorHAnsi"/>
          <w:highlight w:val="yellow"/>
          <w:lang w:val="en-US"/>
        </w:rPr>
        <w:t>[</w:t>
      </w:r>
      <w:r w:rsidRPr="002E6B30">
        <w:rPr>
          <w:rFonts w:cs="Arial"/>
          <w:highlight w:val="yellow"/>
          <w:lang w:val="en-US"/>
        </w:rPr>
        <w:t>●</w:t>
      </w:r>
      <w:r w:rsidRPr="002E6B30">
        <w:rPr>
          <w:rFonts w:asciiTheme="majorHAnsi" w:hAnsiTheme="majorHAnsi"/>
          <w:highlight w:val="yellow"/>
          <w:lang w:val="en-US"/>
        </w:rPr>
        <w:t>]</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stručný popis 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razítko a podpis. </w:t>
      </w:r>
    </w:p>
    <w:p w14:paraId="2C59885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[7]</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18" w:name="_Toc326522986"/>
      <w:bookmarkStart w:id="119" w:name="_Ref453015176"/>
      <w:r w:rsidR="006940C2" w:rsidRPr="00F27368">
        <w:rPr>
          <w:rFonts w:asciiTheme="majorHAnsi" w:hAnsiTheme="majorHAnsi"/>
        </w:rPr>
        <w:t>Splatnost</w:t>
      </w:r>
      <w:bookmarkEnd w:id="118"/>
      <w:bookmarkEnd w:id="119"/>
    </w:p>
    <w:p w14:paraId="0AE2E519" w14:textId="30EFDE0D" w:rsidR="006F77E3" w:rsidRPr="00F27368" w:rsidRDefault="002A567D" w:rsidP="002A567D">
      <w:pPr>
        <w:pStyle w:val="Nadpis2"/>
        <w:ind w:left="397" w:hanging="397"/>
        <w:rPr>
          <w:rFonts w:asciiTheme="majorHAnsi" w:hAnsiTheme="majorHAnsi"/>
        </w:rPr>
      </w:pPr>
      <w:bookmarkStart w:id="120" w:name="_Ref152687572"/>
      <w:bookmarkStart w:id="121" w:name="_Ref452526525"/>
      <w:r w:rsidRPr="00F27368">
        <w:rPr>
          <w:rFonts w:asciiTheme="majorHAnsi" w:hAnsiTheme="majorHAnsi"/>
        </w:rPr>
        <w:t>Splatnost vyúčtované ceny za provedení základních opatření a finančních nákladů je dohodnuta takto:</w:t>
      </w:r>
      <w:bookmarkEnd w:id="120"/>
      <w:r w:rsidRPr="00F27368">
        <w:rPr>
          <w:rFonts w:asciiTheme="majorHAnsi" w:hAnsiTheme="majorHAnsi"/>
        </w:rPr>
        <w:t xml:space="preserve"> cena</w:t>
      </w:r>
      <w:r w:rsidR="00EE6C2A">
        <w:rPr>
          <w:rFonts w:asciiTheme="majorHAnsi" w:hAnsiTheme="majorHAnsi"/>
        </w:rPr>
        <w:t xml:space="preserve">, </w:t>
      </w:r>
      <w:r w:rsidR="00EE6C2A" w:rsidRPr="00EE6C2A">
        <w:rPr>
          <w:rFonts w:asciiTheme="majorHAnsi" w:hAnsiTheme="majorHAnsi"/>
        </w:rPr>
        <w:t>včetně případné DPH</w:t>
      </w:r>
      <w:r w:rsidR="00EE6C2A">
        <w:rPr>
          <w:rFonts w:asciiTheme="majorHAnsi" w:hAnsiTheme="majorHAnsi"/>
        </w:rPr>
        <w:t>,</w:t>
      </w:r>
      <w:r w:rsidRPr="00F27368">
        <w:rPr>
          <w:rFonts w:asciiTheme="majorHAnsi" w:hAnsiTheme="majorHAnsi"/>
        </w:rPr>
        <w:t xml:space="preserve"> bude splácena spolu s úroky v pevných splátkách ve výších a termínech uvedených v příloze </w:t>
      </w:r>
      <w:r w:rsidRPr="0026026B">
        <w:rPr>
          <w:rFonts w:asciiTheme="majorHAnsi" w:hAnsiTheme="majorHAnsi"/>
        </w:rPr>
        <w:t xml:space="preserve">č. 3 </w:t>
      </w:r>
      <w:r w:rsidRPr="00F27368">
        <w:rPr>
          <w:rFonts w:asciiTheme="majorHAnsi" w:hAnsiTheme="majorHAnsi"/>
        </w:rPr>
        <w:t xml:space="preserve">této </w:t>
      </w:r>
      <w:bookmarkEnd w:id="121"/>
      <w:r w:rsidR="00A67600" w:rsidRPr="00F27368">
        <w:rPr>
          <w:rFonts w:asciiTheme="majorHAnsi" w:hAnsiTheme="majorHAnsi"/>
        </w:rPr>
        <w:t>smlouvy.</w:t>
      </w:r>
    </w:p>
    <w:p w14:paraId="3D7B983F" w14:textId="12149D0D" w:rsidR="00FC7029" w:rsidRDefault="00204722" w:rsidP="00957080">
      <w:pPr>
        <w:pStyle w:val="Nadpis2"/>
        <w:rPr>
          <w:rFonts w:asciiTheme="majorHAnsi" w:hAnsiTheme="majorHAnsi"/>
        </w:rPr>
      </w:pPr>
      <w:bookmarkStart w:id="122" w:name="_Hlk148954232"/>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w:t>
      </w:r>
      <w:del w:id="123" w:author="Tomas Uricek" w:date="2023-10-23T11:39:00Z">
        <w:r w:rsidR="009B0F45" w:rsidRPr="00F27368" w:rsidDel="00D707EF">
          <w:rPr>
            <w:rFonts w:asciiTheme="majorHAnsi" w:hAnsiTheme="majorHAnsi"/>
          </w:rPr>
          <w:delText xml:space="preserve"> </w:delText>
        </w:r>
        <w:bookmarkEnd w:id="122"/>
        <w:r w:rsidR="009B0F45" w:rsidRPr="00F27368" w:rsidDel="00D707EF">
          <w:rPr>
            <w:rFonts w:asciiTheme="majorHAnsi" w:hAnsiTheme="majorHAnsi"/>
          </w:rPr>
          <w:delText>po splněn</w:delText>
        </w:r>
        <w:r w:rsidR="00CA2736" w:rsidRPr="00F27368" w:rsidDel="00D707EF">
          <w:rPr>
            <w:rFonts w:asciiTheme="majorHAnsi" w:hAnsiTheme="majorHAnsi"/>
          </w:rPr>
          <w:delText>í</w:delText>
        </w:r>
        <w:r w:rsidR="009B0F45" w:rsidRPr="00F27368" w:rsidDel="00D707EF">
          <w:rPr>
            <w:rFonts w:asciiTheme="majorHAnsi" w:hAnsiTheme="majorHAnsi"/>
          </w:rPr>
          <w:delText xml:space="preserve"> podmínek stanovených </w:delText>
        </w:r>
        <w:r w:rsidR="00825AFC" w:rsidRPr="00F27368" w:rsidDel="00D707EF">
          <w:rPr>
            <w:rFonts w:asciiTheme="majorHAnsi" w:hAnsiTheme="majorHAnsi"/>
          </w:rPr>
          <w:delText>v</w:delText>
        </w:r>
        <w:r w:rsidR="0023186F" w:rsidRPr="00F27368" w:rsidDel="00D707EF">
          <w:rPr>
            <w:rFonts w:asciiTheme="majorHAnsi" w:hAnsiTheme="majorHAnsi"/>
          </w:rPr>
          <w:delText> </w:delText>
        </w:r>
        <w:r w:rsidR="00B40838" w:rsidRPr="00F27368" w:rsidDel="00D707EF">
          <w:rPr>
            <w:rFonts w:asciiTheme="majorHAnsi" w:hAnsiTheme="majorHAnsi"/>
          </w:rPr>
          <w:fldChar w:fldCharType="begin"/>
        </w:r>
        <w:r w:rsidR="00B40838" w:rsidRPr="00F27368" w:rsidDel="00D707EF">
          <w:rPr>
            <w:rFonts w:asciiTheme="majorHAnsi" w:hAnsiTheme="majorHAnsi"/>
          </w:rPr>
          <w:delInstrText xml:space="preserve"> REF _Ref331687093 \r \h  \* MERGEFORMAT </w:delInstrText>
        </w:r>
        <w:r w:rsidR="00B40838" w:rsidRPr="00F27368" w:rsidDel="00D707EF">
          <w:rPr>
            <w:rFonts w:asciiTheme="majorHAnsi" w:hAnsiTheme="majorHAnsi"/>
          </w:rPr>
        </w:r>
        <w:r w:rsidR="00B40838" w:rsidRPr="00F27368" w:rsidDel="00D707EF">
          <w:rPr>
            <w:rFonts w:asciiTheme="majorHAnsi" w:hAnsiTheme="majorHAnsi"/>
          </w:rPr>
          <w:fldChar w:fldCharType="separate"/>
        </w:r>
        <w:r w:rsidR="00C71559" w:rsidDel="00D707EF">
          <w:rPr>
            <w:rFonts w:asciiTheme="majorHAnsi" w:hAnsiTheme="majorHAnsi"/>
          </w:rPr>
          <w:delText>Článek 15.2</w:delText>
        </w:r>
        <w:r w:rsidR="00B40838" w:rsidRPr="00F27368" w:rsidDel="00D707EF">
          <w:rPr>
            <w:rFonts w:asciiTheme="majorHAnsi" w:hAnsiTheme="majorHAnsi"/>
          </w:rPr>
          <w:fldChar w:fldCharType="end"/>
        </w:r>
        <w:r w:rsidR="00957080" w:rsidRPr="00F27368" w:rsidDel="00D707EF">
          <w:rPr>
            <w:rFonts w:asciiTheme="majorHAnsi" w:hAnsiTheme="majorHAnsi"/>
          </w:rPr>
          <w:delText xml:space="preserve"> </w:delText>
        </w:r>
        <w:r w:rsidR="00FC7029" w:rsidRPr="00F27368" w:rsidDel="00D707EF">
          <w:rPr>
            <w:rFonts w:asciiTheme="majorHAnsi" w:hAnsiTheme="majorHAnsi"/>
          </w:rPr>
          <w:delText>smlouvy (po schválení průběžné zpráv</w:delText>
        </w:r>
        <w:r w:rsidR="00624154" w:rsidRPr="00F27368" w:rsidDel="00D707EF">
          <w:rPr>
            <w:rFonts w:asciiTheme="majorHAnsi" w:hAnsiTheme="majorHAnsi"/>
          </w:rPr>
          <w:delText>y za příslušné zúčtovací období)</w:delText>
        </w:r>
      </w:del>
      <w:r w:rsidR="00D66464" w:rsidRPr="00F27368">
        <w:rPr>
          <w:rFonts w:asciiTheme="majorHAnsi" w:hAnsiTheme="majorHAnsi"/>
        </w:rPr>
        <w:t>.</w:t>
      </w:r>
    </w:p>
    <w:p w14:paraId="3EE1B5EA" w14:textId="5DD4A12C" w:rsidR="00C71559" w:rsidRPr="00F27368" w:rsidRDefault="00C71559" w:rsidP="00957080">
      <w:pPr>
        <w:pStyle w:val="Nadpis2"/>
        <w:rPr>
          <w:rFonts w:asciiTheme="majorHAnsi" w:hAnsiTheme="majorHAnsi"/>
        </w:rPr>
      </w:pPr>
      <w:r w:rsidRPr="00C71559">
        <w:rPr>
          <w:rFonts w:asciiTheme="majorHAnsi" w:hAnsiTheme="majorHAnsi"/>
        </w:rPr>
        <w:t>Splatnost úroků se sjednává tak, že v den splatnosti každé splátky ceny za provedení základních opatření je splatný i příslušný úrok ze zbytku nesplacené ceny za provedení základních opatření k tomuto dni. Výše splátek úroků splatných spolu se splátkami ceny za provedení základních opatření je uvedena v příloze č. 3</w:t>
      </w:r>
      <w:r>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24"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24"/>
    </w:p>
    <w:p w14:paraId="2E4331F3" w14:textId="0A448C54" w:rsidR="00D66464" w:rsidRPr="00F27368" w:rsidRDefault="00F81353" w:rsidP="00957080">
      <w:pPr>
        <w:pStyle w:val="Nadpis2"/>
        <w:rPr>
          <w:rFonts w:asciiTheme="majorHAnsi" w:hAnsiTheme="majorHAnsi"/>
        </w:rPr>
      </w:pPr>
      <w:r w:rsidRPr="00F27368">
        <w:rPr>
          <w:rFonts w:asciiTheme="majorHAnsi" w:hAnsiTheme="majorHAnsi"/>
        </w:rPr>
        <w:t xml:space="preserve">Na splatnost vyúčtované ceny za provedení dodatečných opatření se přiměřeně použijí </w:t>
      </w:r>
      <w:r w:rsidR="00B25BFD" w:rsidRPr="00F27368">
        <w:rPr>
          <w:rFonts w:asciiTheme="majorHAnsi" w:hAnsiTheme="majorHAnsi"/>
        </w:rPr>
        <w:t xml:space="preserve">ustanovení </w:t>
      </w:r>
      <w:r w:rsidR="00B40838" w:rsidRPr="00F27368">
        <w:rPr>
          <w:rFonts w:asciiTheme="majorHAnsi" w:hAnsiTheme="majorHAnsi"/>
        </w:rPr>
        <w:fldChar w:fldCharType="begin"/>
      </w:r>
      <w:r w:rsidR="00B40838" w:rsidRPr="00F27368">
        <w:rPr>
          <w:rFonts w:asciiTheme="majorHAnsi" w:hAnsiTheme="majorHAnsi"/>
        </w:rPr>
        <w:instrText xml:space="preserve"> REF _Ref452526525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24.1</w:t>
      </w:r>
      <w:r w:rsidR="00B40838" w:rsidRPr="00F27368">
        <w:rPr>
          <w:rFonts w:asciiTheme="majorHAnsi" w:hAnsiTheme="majorHAnsi"/>
        </w:rPr>
        <w:fldChar w:fldCharType="end"/>
      </w:r>
      <w:r w:rsidR="00B25BFD"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_Ref452526547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24.4</w:t>
      </w:r>
      <w:r w:rsidR="00B40838" w:rsidRPr="00F27368">
        <w:rPr>
          <w:rFonts w:asciiTheme="majorHAnsi" w:hAnsiTheme="majorHAnsi"/>
        </w:rPr>
        <w:fldChar w:fldCharType="end"/>
      </w:r>
      <w:r w:rsidR="00B25BFD" w:rsidRPr="00F27368">
        <w:rPr>
          <w:rFonts w:asciiTheme="majorHAnsi" w:hAnsiTheme="majorHAnsi"/>
        </w:rPr>
        <w:t>;</w:t>
      </w:r>
      <w:r w:rsidRPr="00F27368">
        <w:rPr>
          <w:rFonts w:asciiTheme="majorHAnsi" w:hAnsiTheme="majorHAnsi"/>
        </w:rPr>
        <w:t xml:space="preserve"> termíny a výši pevných splátek </w:t>
      </w:r>
      <w:r w:rsidR="005678C6" w:rsidRPr="00F27368">
        <w:rPr>
          <w:rFonts w:asciiTheme="majorHAnsi" w:hAnsiTheme="majorHAnsi"/>
        </w:rPr>
        <w:t xml:space="preserve">po dohodě s Klientem </w:t>
      </w:r>
      <w:r w:rsidRPr="00F27368">
        <w:rPr>
          <w:rFonts w:asciiTheme="majorHAnsi" w:hAnsiTheme="majorHAnsi"/>
        </w:rPr>
        <w:t>určí ESCO</w:t>
      </w:r>
      <w:r w:rsidR="00C71559" w:rsidRPr="00C71559">
        <w:t xml:space="preserve"> </w:t>
      </w:r>
      <w:r w:rsidR="00C71559" w:rsidRPr="00C71559">
        <w:rPr>
          <w:rFonts w:asciiTheme="majorHAnsi" w:hAnsiTheme="majorHAnsi"/>
        </w:rPr>
        <w:t>ve splátkovém kalendáři, který musí být připojen k příslušné faktuře</w:t>
      </w:r>
      <w:r w:rsidRPr="00F27368">
        <w:rPr>
          <w:rFonts w:asciiTheme="majorHAnsi" w:hAnsiTheme="majorHAnsi"/>
        </w:rPr>
        <w:t xml:space="preserve">. </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25" w:name="_Ref172276489"/>
      <w:bookmarkStart w:id="126" w:name="_Toc264472733"/>
      <w:bookmarkStart w:id="127" w:name="_Toc326522987"/>
      <w:bookmarkStart w:id="128" w:name="_Toc450596931"/>
      <w:bookmarkStart w:id="129" w:name="_Ref152688224"/>
      <w:bookmarkStart w:id="130" w:name="_Ref207427896"/>
      <w:r w:rsidR="00301F93" w:rsidRPr="00F27368">
        <w:rPr>
          <w:rFonts w:asciiTheme="majorHAnsi" w:hAnsiTheme="majorHAnsi"/>
        </w:rPr>
        <w:t>Předčasné splacení</w:t>
      </w:r>
      <w:bookmarkEnd w:id="125"/>
      <w:bookmarkEnd w:id="126"/>
      <w:bookmarkEnd w:id="127"/>
      <w:bookmarkEnd w:id="128"/>
    </w:p>
    <w:p w14:paraId="7BA17ACD" w14:textId="77777777" w:rsidR="00301F93" w:rsidRPr="00F27368" w:rsidRDefault="00301F93" w:rsidP="00301F93">
      <w:pPr>
        <w:pStyle w:val="Nadpis2"/>
        <w:ind w:left="397" w:hanging="397"/>
        <w:rPr>
          <w:rFonts w:asciiTheme="majorHAnsi" w:hAnsiTheme="majorHAnsi"/>
        </w:rPr>
      </w:pPr>
      <w:bookmarkStart w:id="131" w:name="_Ref334175892"/>
      <w:r w:rsidRPr="00F27368">
        <w:rPr>
          <w:rFonts w:asciiTheme="majorHAnsi" w:hAnsiTheme="majorHAnsi"/>
        </w:rPr>
        <w:t>Nedohodnou-li se smluvní strany písemně jinak, je Klient oprávněn splatit cenu za provedení opatření před uplynutím doby splácení, ale jen tehdy, jsou-li splněny společně tyto podmínky:</w:t>
      </w:r>
      <w:bookmarkEnd w:id="131"/>
    </w:p>
    <w:p w14:paraId="7CF0FD09" w14:textId="77777777" w:rsidR="00301F93" w:rsidRPr="00F27368" w:rsidRDefault="00301F93" w:rsidP="00F30234">
      <w:pPr>
        <w:pStyle w:val="Nadpis5"/>
        <w:numPr>
          <w:ilvl w:val="0"/>
          <w:numId w:val="35"/>
        </w:numPr>
        <w:ind w:left="964" w:hanging="567"/>
        <w:rPr>
          <w:rFonts w:asciiTheme="majorHAnsi" w:hAnsiTheme="majorHAnsi"/>
        </w:rPr>
      </w:pPr>
      <w:r w:rsidRPr="00F27368">
        <w:rPr>
          <w:rFonts w:asciiTheme="majorHAnsi" w:hAnsiTheme="majorHAnsi"/>
        </w:rPr>
        <w:t>ze strany Klienta jsou zaplaceny veškeré úroky z prodlení, vyúčtované prémie a vyúčtované ceny provedeného energetického managementu;</w:t>
      </w:r>
    </w:p>
    <w:p w14:paraId="44283822" w14:textId="2BC007AC" w:rsidR="00301F93" w:rsidRPr="00F27368" w:rsidRDefault="00301F93" w:rsidP="00F30234">
      <w:pPr>
        <w:pStyle w:val="Nadpis5"/>
        <w:numPr>
          <w:ilvl w:val="0"/>
          <w:numId w:val="35"/>
        </w:numPr>
        <w:ind w:left="964" w:hanging="567"/>
        <w:rPr>
          <w:rFonts w:asciiTheme="majorHAnsi" w:hAnsiTheme="majorHAnsi"/>
        </w:rPr>
      </w:pPr>
      <w:bookmarkStart w:id="132" w:name="_Ref337650811"/>
      <w:r w:rsidRPr="00F27368">
        <w:rPr>
          <w:rFonts w:asciiTheme="majorHAnsi" w:hAnsiTheme="majorHAnsi"/>
        </w:rPr>
        <w:t>při předčasném splacení ze strany Klienta bude zaplacen celý nesplacený zbytek ceny za provedení opatření spolu s prokazatelnými náklady na straně ESCO spojenými s předčasným splacením;</w:t>
      </w:r>
      <w:bookmarkEnd w:id="132"/>
      <w:r w:rsidRPr="00F27368">
        <w:rPr>
          <w:rFonts w:asciiTheme="majorHAnsi" w:hAnsiTheme="majorHAnsi"/>
        </w:rPr>
        <w:t xml:space="preserve"> </w:t>
      </w:r>
    </w:p>
    <w:p w14:paraId="55FE3F8D" w14:textId="77777777" w:rsidR="00301F93" w:rsidRPr="00F27368" w:rsidRDefault="00301F93" w:rsidP="00F30234">
      <w:pPr>
        <w:pStyle w:val="Nadpis5"/>
        <w:numPr>
          <w:ilvl w:val="0"/>
          <w:numId w:val="35"/>
        </w:numPr>
        <w:ind w:left="964" w:hanging="567"/>
        <w:rPr>
          <w:rFonts w:asciiTheme="majorHAnsi" w:hAnsiTheme="majorHAnsi"/>
        </w:rPr>
      </w:pPr>
      <w:r w:rsidRPr="00F27368">
        <w:rPr>
          <w:rFonts w:asciiTheme="majorHAnsi" w:hAnsiTheme="majorHAnsi"/>
        </w:rPr>
        <w:t>předčasné splacení bude provedeno k některému ze dnů splatnosti splátek ceny za provedení opatření podle přílohy č. 3;</w:t>
      </w:r>
    </w:p>
    <w:p w14:paraId="15D8DDD7" w14:textId="77777777" w:rsidR="00301F93" w:rsidRPr="00F27368" w:rsidRDefault="00301F93" w:rsidP="00F30234">
      <w:pPr>
        <w:pStyle w:val="Nadpis5"/>
        <w:numPr>
          <w:ilvl w:val="0"/>
          <w:numId w:val="35"/>
        </w:numPr>
        <w:ind w:left="964" w:hanging="567"/>
        <w:rPr>
          <w:rFonts w:asciiTheme="majorHAnsi" w:hAnsiTheme="majorHAnsi"/>
        </w:rPr>
      </w:pPr>
      <w:bookmarkStart w:id="133" w:name="_Ref152687894"/>
      <w:r w:rsidRPr="00F27368">
        <w:rPr>
          <w:rFonts w:asciiTheme="majorHAnsi" w:hAnsiTheme="majorHAnsi"/>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133"/>
    </w:p>
    <w:p w14:paraId="3BC33DDF" w14:textId="1CC12B55" w:rsidR="00301F93" w:rsidRPr="00F27368" w:rsidRDefault="00301F93" w:rsidP="00F30234">
      <w:pPr>
        <w:pStyle w:val="Nadpis5"/>
        <w:numPr>
          <w:ilvl w:val="0"/>
          <w:numId w:val="35"/>
        </w:numPr>
        <w:ind w:left="964" w:hanging="567"/>
        <w:rPr>
          <w:rFonts w:asciiTheme="majorHAnsi" w:hAnsiTheme="majorHAnsi"/>
        </w:rPr>
      </w:pPr>
      <w:r w:rsidRPr="00F27368">
        <w:rPr>
          <w:rFonts w:asciiTheme="majorHAnsi" w:hAnsiTheme="majorHAnsi"/>
        </w:rPr>
        <w:t xml:space="preserve">ESCO nesdělí Klientovi nejpozději [30] pracovních dnů přede dnem zamýšleného předčasného splacení, že s vyčíslením částky podle písm. </w:t>
      </w:r>
      <w:r w:rsidR="00B40838" w:rsidRPr="00F27368">
        <w:rPr>
          <w:rFonts w:asciiTheme="majorHAnsi" w:hAnsiTheme="majorHAnsi"/>
        </w:rPr>
        <w:fldChar w:fldCharType="begin"/>
      </w:r>
      <w:r w:rsidR="00B40838" w:rsidRPr="00F27368">
        <w:rPr>
          <w:rFonts w:asciiTheme="majorHAnsi" w:hAnsiTheme="majorHAnsi"/>
        </w:rPr>
        <w:instrText xml:space="preserve"> REF _Ref152687894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d)</w:t>
      </w:r>
      <w:r w:rsidR="00B40838" w:rsidRPr="00F27368">
        <w:rPr>
          <w:rFonts w:asciiTheme="majorHAnsi" w:hAnsiTheme="majorHAnsi"/>
        </w:rPr>
        <w:fldChar w:fldCharType="end"/>
      </w:r>
      <w:r w:rsidRPr="00F27368">
        <w:rPr>
          <w:rFonts w:asciiTheme="majorHAnsi" w:hAnsiTheme="majorHAnsi"/>
        </w:rPr>
        <w:t xml:space="preserve"> odst. </w:t>
      </w:r>
      <w:r w:rsidR="00B40838" w:rsidRPr="00F27368">
        <w:rPr>
          <w:rFonts w:asciiTheme="majorHAnsi" w:hAnsiTheme="majorHAnsi"/>
        </w:rPr>
        <w:fldChar w:fldCharType="begin"/>
      </w:r>
      <w:r w:rsidR="00B40838" w:rsidRPr="00F27368">
        <w:rPr>
          <w:rFonts w:asciiTheme="majorHAnsi" w:hAnsiTheme="majorHAnsi"/>
        </w:rPr>
        <w:instrText xml:space="preserve"> REF _Ref334175892 \n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tohoto Článku nesouhlasí a rozpor nebude mezi stranami během [10] pracovních dnů vyřešen.</w:t>
      </w:r>
    </w:p>
    <w:p w14:paraId="4C2979C4" w14:textId="77777777" w:rsidR="00301F93" w:rsidRPr="00F27368" w:rsidRDefault="00301F93" w:rsidP="00301F93">
      <w:pPr>
        <w:pStyle w:val="Nadpis2"/>
        <w:ind w:left="397" w:hanging="397"/>
        <w:rPr>
          <w:rFonts w:asciiTheme="majorHAnsi" w:hAnsiTheme="majorHAnsi"/>
        </w:rPr>
      </w:pPr>
      <w:r w:rsidRPr="00F27368">
        <w:rPr>
          <w:rFonts w:asciiTheme="majorHAnsi" w:hAnsiTheme="majorHAnsi"/>
        </w:rPr>
        <w:lastRenderedPageBreak/>
        <w:t>Při předčasném splacení je Klient povinen platit úroky jen za dobu ode dne doručení faktury na zaplacení ceny za provedení opatření do zaplacení celkové ceny za provedení opatření.</w:t>
      </w:r>
    </w:p>
    <w:p w14:paraId="6E31214D" w14:textId="77777777" w:rsidR="00301F93" w:rsidRPr="00F27368" w:rsidRDefault="00301F93" w:rsidP="00301F93">
      <w:pPr>
        <w:pStyle w:val="Nadpis2"/>
        <w:ind w:left="397" w:hanging="397"/>
        <w:rPr>
          <w:rFonts w:asciiTheme="majorHAnsi" w:hAnsiTheme="majorHAnsi"/>
        </w:rPr>
      </w:pPr>
      <w:r w:rsidRPr="00F27368">
        <w:rPr>
          <w:rFonts w:asciiTheme="majorHAnsi" w:hAnsiTheme="majorHAnsi"/>
        </w:rPr>
        <w:t xml:space="preserve">ESCO se zavazuje Klientovi kdykoliv na požádání sdělit výši skutečných nákladů na straně ESCO spojených s předčasným splacením dle tohoto Článku. </w:t>
      </w:r>
    </w:p>
    <w:p w14:paraId="6DD783A7" w14:textId="77777777" w:rsidR="002444F8" w:rsidRPr="00F27368" w:rsidRDefault="002444F8" w:rsidP="002444F8">
      <w:pPr>
        <w:pStyle w:val="Nadpis1"/>
        <w:spacing w:before="360"/>
        <w:rPr>
          <w:rFonts w:asciiTheme="majorHAnsi" w:hAnsiTheme="majorHAnsi"/>
        </w:rPr>
      </w:pPr>
      <w:r w:rsidRPr="00F27368">
        <w:rPr>
          <w:rFonts w:asciiTheme="majorHAnsi" w:hAnsiTheme="majorHAnsi"/>
          <w:b w:val="0"/>
        </w:rPr>
        <w:br/>
      </w:r>
      <w:bookmarkStart w:id="134" w:name="_Ref69205933"/>
      <w:bookmarkStart w:id="135" w:name="_Ref69206122"/>
      <w:r w:rsidRPr="00F27368">
        <w:rPr>
          <w:rFonts w:asciiTheme="majorHAnsi" w:hAnsiTheme="majorHAnsi"/>
        </w:rPr>
        <w:t>Částečné splacení</w:t>
      </w:r>
      <w:bookmarkEnd w:id="134"/>
      <w:bookmarkEnd w:id="135"/>
    </w:p>
    <w:p w14:paraId="7FE28118" w14:textId="709B2FDF" w:rsidR="002444F8" w:rsidRPr="00F27368" w:rsidRDefault="002444F8" w:rsidP="002444F8">
      <w:pPr>
        <w:pStyle w:val="Nadpis2"/>
        <w:ind w:left="397" w:hanging="397"/>
        <w:rPr>
          <w:rFonts w:asciiTheme="majorHAnsi" w:hAnsiTheme="majorHAnsi"/>
        </w:rPr>
      </w:pPr>
      <w:bookmarkStart w:id="136" w:name="_Ref69206124"/>
      <w:r w:rsidRPr="00F27368">
        <w:rPr>
          <w:rFonts w:asciiTheme="majorHAnsi" w:hAnsiTheme="majorHAnsi"/>
        </w:rPr>
        <w:t xml:space="preserve">Klient </w:t>
      </w:r>
      <w:r w:rsidR="007E14FD" w:rsidRPr="00F27368">
        <w:rPr>
          <w:rFonts w:asciiTheme="majorHAnsi" w:hAnsiTheme="majorHAnsi"/>
        </w:rPr>
        <w:t>je oprávněn</w:t>
      </w:r>
      <w:r w:rsidRPr="00F27368">
        <w:rPr>
          <w:rFonts w:asciiTheme="majorHAnsi" w:hAnsiTheme="majorHAnsi"/>
        </w:rPr>
        <w:t xml:space="preserve"> splatit část ceny za provedení opatření jednorázově, pokud obdrží finanční prostředky </w:t>
      </w:r>
      <w:r w:rsidR="007E14FD" w:rsidRPr="00F27368">
        <w:rPr>
          <w:rFonts w:asciiTheme="majorHAnsi" w:hAnsiTheme="majorHAnsi"/>
        </w:rPr>
        <w:t>vyžadující proplacením</w:t>
      </w:r>
      <w:r w:rsidRPr="00F27368">
        <w:rPr>
          <w:rFonts w:asciiTheme="majorHAnsi" w:hAnsiTheme="majorHAnsi"/>
        </w:rPr>
        <w:t xml:space="preserve"> projektu </w:t>
      </w:r>
      <w:proofErr w:type="gramStart"/>
      <w:r w:rsidRPr="00F27368">
        <w:rPr>
          <w:rFonts w:asciiTheme="majorHAnsi" w:hAnsiTheme="majorHAnsi"/>
        </w:rPr>
        <w:t>rychlej</w:t>
      </w:r>
      <w:r w:rsidR="002842A8">
        <w:rPr>
          <w:rFonts w:asciiTheme="majorHAnsi" w:hAnsiTheme="majorHAnsi"/>
        </w:rPr>
        <w:t>i</w:t>
      </w:r>
      <w:r w:rsidR="00023C74">
        <w:rPr>
          <w:rFonts w:asciiTheme="majorHAnsi" w:hAnsiTheme="majorHAnsi"/>
        </w:rPr>
        <w:t>,</w:t>
      </w:r>
      <w:proofErr w:type="gramEnd"/>
      <w:r w:rsidRPr="00F27368">
        <w:rPr>
          <w:rFonts w:asciiTheme="majorHAnsi" w:hAnsiTheme="majorHAnsi"/>
        </w:rPr>
        <w:t xml:space="preserve"> než umožňuje splátkový kalendář uvedený v příloze této smlouvy.</w:t>
      </w:r>
      <w:bookmarkEnd w:id="136"/>
    </w:p>
    <w:p w14:paraId="2F7F776C" w14:textId="5AF172E5" w:rsidR="002444F8" w:rsidRPr="00F27368" w:rsidRDefault="002444F8" w:rsidP="002444F8">
      <w:pPr>
        <w:pStyle w:val="Nadpis2"/>
        <w:ind w:left="397" w:hanging="397"/>
        <w:rPr>
          <w:rFonts w:asciiTheme="majorHAnsi" w:hAnsiTheme="majorHAnsi"/>
        </w:rPr>
      </w:pPr>
      <w:r w:rsidRPr="00F27368">
        <w:rPr>
          <w:rFonts w:asciiTheme="majorHAnsi" w:hAnsiTheme="majorHAnsi"/>
        </w:rPr>
        <w:t xml:space="preserve">ESCO bere na vědomí, že </w:t>
      </w:r>
      <w:r w:rsidRPr="00E101C6">
        <w:rPr>
          <w:rFonts w:asciiTheme="majorHAnsi" w:hAnsiTheme="majorHAnsi"/>
        </w:rPr>
        <w:t>Klient žádá o podporu na energeticky úsporná opatření z </w:t>
      </w:r>
      <w:r w:rsidR="00C71559">
        <w:rPr>
          <w:rFonts w:asciiTheme="majorHAnsi" w:hAnsiTheme="majorHAnsi"/>
        </w:rPr>
        <w:t>dotace</w:t>
      </w:r>
      <w:r w:rsidRPr="00E101C6">
        <w:rPr>
          <w:rFonts w:asciiTheme="majorHAnsi" w:hAnsiTheme="majorHAnsi"/>
        </w:rPr>
        <w:t xml:space="preserve"> a je si vědom, že v případě obdržení požadované </w:t>
      </w:r>
      <w:r w:rsidR="00C71559">
        <w:rPr>
          <w:rFonts w:asciiTheme="majorHAnsi" w:hAnsiTheme="majorHAnsi"/>
        </w:rPr>
        <w:t>dotace</w:t>
      </w:r>
      <w:r w:rsidR="00C71559" w:rsidRPr="00E101C6">
        <w:rPr>
          <w:rFonts w:asciiTheme="majorHAnsi" w:hAnsiTheme="majorHAnsi"/>
        </w:rPr>
        <w:t xml:space="preserve"> </w:t>
      </w:r>
      <w:r w:rsidRPr="00E101C6">
        <w:rPr>
          <w:rFonts w:asciiTheme="majorHAnsi" w:hAnsiTheme="majorHAnsi"/>
        </w:rPr>
        <w:t>může požadavek na částečné</w:t>
      </w:r>
      <w:r w:rsidRPr="00F27368">
        <w:rPr>
          <w:rFonts w:asciiTheme="majorHAnsi" w:hAnsiTheme="majorHAnsi"/>
        </w:rPr>
        <w:t xml:space="preserve"> splacení vzniknout.</w:t>
      </w:r>
    </w:p>
    <w:p w14:paraId="48152DE5" w14:textId="2459CFA0" w:rsidR="002444F8" w:rsidRPr="00F27368" w:rsidRDefault="002444F8" w:rsidP="002444F8">
      <w:pPr>
        <w:pStyle w:val="Nadpis2"/>
        <w:ind w:left="397" w:hanging="397"/>
        <w:rPr>
          <w:rFonts w:asciiTheme="majorHAnsi" w:hAnsiTheme="majorHAnsi"/>
        </w:rPr>
      </w:pPr>
      <w:r w:rsidRPr="00F27368">
        <w:rPr>
          <w:rFonts w:asciiTheme="majorHAnsi" w:hAnsiTheme="majorHAnsi"/>
        </w:rPr>
        <w:t xml:space="preserve">Klient je na vyžádání povinen informovat ESCO o současném stavu a očekávaném výsledku všech žádostí o </w:t>
      </w:r>
      <w:r w:rsidR="00C71559">
        <w:rPr>
          <w:rFonts w:asciiTheme="majorHAnsi" w:hAnsiTheme="majorHAnsi"/>
        </w:rPr>
        <w:t>dotaci</w:t>
      </w:r>
      <w:r w:rsidRPr="00F27368">
        <w:rPr>
          <w:rFonts w:asciiTheme="majorHAnsi" w:hAnsiTheme="majorHAnsi"/>
        </w:rPr>
        <w:t>, které mohou mít vliv na částečné splacení dle tohoto článku.</w:t>
      </w:r>
      <w:r w:rsidR="00641B73" w:rsidRPr="00F27368">
        <w:rPr>
          <w:rFonts w:asciiTheme="majorHAnsi" w:hAnsiTheme="majorHAnsi"/>
        </w:rPr>
        <w:t xml:space="preserve"> K datu podpisu této smlouvy má klient důvodné očekávání, že k částe</w:t>
      </w:r>
      <w:r w:rsidR="00B15418" w:rsidRPr="00F27368">
        <w:rPr>
          <w:rFonts w:asciiTheme="majorHAnsi" w:hAnsiTheme="majorHAnsi"/>
        </w:rPr>
        <w:t xml:space="preserve">čnému splacení dojde k datu </w:t>
      </w:r>
      <w:r w:rsidR="00111FC7" w:rsidRPr="0026026B">
        <w:rPr>
          <w:rFonts w:asciiTheme="majorHAnsi" w:hAnsiTheme="majorHAnsi"/>
          <w:highlight w:val="yellow"/>
        </w:rPr>
        <w:t>[</w:t>
      </w:r>
      <w:r w:rsidR="00111FC7" w:rsidRPr="0026026B">
        <w:rPr>
          <w:highlight w:val="yellow"/>
        </w:rPr>
        <w:t>●</w:t>
      </w:r>
      <w:r w:rsidR="00111FC7" w:rsidRPr="0026026B">
        <w:rPr>
          <w:rFonts w:asciiTheme="majorHAnsi" w:hAnsiTheme="majorHAnsi"/>
          <w:highlight w:val="yellow"/>
        </w:rPr>
        <w:t>]</w:t>
      </w:r>
      <w:r w:rsidR="00111FC7">
        <w:rPr>
          <w:rFonts w:asciiTheme="majorHAnsi" w:hAnsiTheme="majorHAnsi"/>
        </w:rPr>
        <w:t xml:space="preserve"> </w:t>
      </w:r>
      <w:r w:rsidR="00641B73" w:rsidRPr="00F27368">
        <w:rPr>
          <w:rFonts w:asciiTheme="majorHAnsi" w:hAnsiTheme="majorHAnsi"/>
        </w:rPr>
        <w:t>a b</w:t>
      </w:r>
      <w:r w:rsidR="00B15418" w:rsidRPr="00F27368">
        <w:rPr>
          <w:rFonts w:asciiTheme="majorHAnsi" w:hAnsiTheme="majorHAnsi"/>
        </w:rPr>
        <w:t xml:space="preserve">ude provedeno v celkové výši </w:t>
      </w:r>
      <w:r w:rsidR="00E051B6" w:rsidRPr="00E051B6">
        <w:rPr>
          <w:rFonts w:asciiTheme="majorHAnsi" w:hAnsiTheme="majorHAnsi"/>
        </w:rPr>
        <w:t>128 726 859,3 Kč</w:t>
      </w:r>
      <w:r w:rsidR="00B15418" w:rsidRPr="00D01302">
        <w:rPr>
          <w:rFonts w:asciiTheme="majorHAnsi" w:hAnsiTheme="majorHAnsi"/>
        </w:rPr>
        <w:t>.</w:t>
      </w:r>
      <w:r w:rsidR="00111FC7" w:rsidRPr="00D01302">
        <w:rPr>
          <w:rFonts w:asciiTheme="majorHAnsi" w:hAnsiTheme="majorHAnsi"/>
        </w:rPr>
        <w:t xml:space="preserve"> </w:t>
      </w:r>
      <w:r w:rsidR="00543349" w:rsidRPr="00D01302">
        <w:rPr>
          <w:rFonts w:asciiTheme="majorHAnsi" w:hAnsiTheme="majorHAnsi"/>
        </w:rPr>
        <w:t>ESCO</w:t>
      </w:r>
      <w:r w:rsidR="00543349" w:rsidRPr="00F27368">
        <w:rPr>
          <w:rFonts w:asciiTheme="majorHAnsi" w:hAnsiTheme="majorHAnsi"/>
        </w:rPr>
        <w:t xml:space="preserve"> bere na vědomí</w:t>
      </w:r>
      <w:r w:rsidR="00543349">
        <w:rPr>
          <w:rFonts w:asciiTheme="majorHAnsi" w:hAnsiTheme="majorHAnsi"/>
        </w:rPr>
        <w:t>, že k částečnému splacení nemusí dojít</w:t>
      </w:r>
      <w:r w:rsidR="00E03214">
        <w:rPr>
          <w:rFonts w:asciiTheme="majorHAnsi" w:hAnsiTheme="majorHAnsi"/>
        </w:rPr>
        <w:t xml:space="preserve"> </w:t>
      </w:r>
      <w:r w:rsidR="008814FB">
        <w:rPr>
          <w:rFonts w:asciiTheme="majorHAnsi" w:hAnsiTheme="majorHAnsi"/>
        </w:rPr>
        <w:t>z časti</w:t>
      </w:r>
      <w:r w:rsidR="00E03214">
        <w:rPr>
          <w:rFonts w:asciiTheme="majorHAnsi" w:hAnsiTheme="majorHAnsi"/>
        </w:rPr>
        <w:t xml:space="preserve"> nebo</w:t>
      </w:r>
      <w:r w:rsidR="00543349">
        <w:rPr>
          <w:rFonts w:asciiTheme="majorHAnsi" w:hAnsiTheme="majorHAnsi"/>
        </w:rPr>
        <w:t xml:space="preserve"> v</w:t>
      </w:r>
      <w:r w:rsidR="00543349" w:rsidRPr="00F27368">
        <w:rPr>
          <w:rFonts w:asciiTheme="majorHAnsi" w:hAnsiTheme="majorHAnsi"/>
        </w:rPr>
        <w:t>ů</w:t>
      </w:r>
      <w:r w:rsidR="00543349">
        <w:rPr>
          <w:rFonts w:asciiTheme="majorHAnsi" w:hAnsiTheme="majorHAnsi"/>
        </w:rPr>
        <w:t>bec,</w:t>
      </w:r>
      <w:r w:rsidR="00E03214">
        <w:rPr>
          <w:rFonts w:asciiTheme="majorHAnsi" w:hAnsiTheme="majorHAnsi"/>
        </w:rPr>
        <w:t xml:space="preserve"> jestli po</w:t>
      </w:r>
      <w:r w:rsidR="008814FB">
        <w:rPr>
          <w:rFonts w:asciiTheme="majorHAnsi" w:hAnsiTheme="majorHAnsi"/>
        </w:rPr>
        <w:t>dpora z operačního programu Klientovi nebude udělena.</w:t>
      </w:r>
    </w:p>
    <w:p w14:paraId="6F8E84DA" w14:textId="77777777" w:rsidR="002444F8" w:rsidRPr="00F27368" w:rsidRDefault="002444F8" w:rsidP="002444F8">
      <w:pPr>
        <w:pStyle w:val="Nadpis2"/>
        <w:ind w:left="397" w:hanging="397"/>
        <w:rPr>
          <w:rFonts w:asciiTheme="majorHAnsi" w:hAnsiTheme="majorHAnsi"/>
        </w:rPr>
      </w:pPr>
      <w:r w:rsidRPr="00F27368">
        <w:rPr>
          <w:rFonts w:asciiTheme="majorHAnsi" w:hAnsiTheme="majorHAnsi"/>
        </w:rPr>
        <w:t>Částečné splacení nesmí vést ke zkrácení smluvního závazku poskytování garancí za úspory ze strany ESCO.</w:t>
      </w:r>
    </w:p>
    <w:p w14:paraId="498B9728" w14:textId="63BF15FB" w:rsidR="002444F8" w:rsidRPr="00F27368" w:rsidRDefault="002444F8" w:rsidP="002444F8">
      <w:pPr>
        <w:pStyle w:val="Nadpis2"/>
        <w:ind w:left="397" w:hanging="397"/>
        <w:rPr>
          <w:rFonts w:asciiTheme="majorHAnsi" w:hAnsiTheme="majorHAnsi"/>
        </w:rPr>
      </w:pPr>
      <w:r w:rsidRPr="00F27368">
        <w:rPr>
          <w:rFonts w:asciiTheme="majorHAnsi" w:hAnsiTheme="majorHAnsi"/>
        </w:rPr>
        <w:t>ESCO se zavazuje umožnit částečné splacení až do výše celkových investičních nákladů a souvisejících úroků a připravit nový splátkový kalendář pro zbývající platby, ale jen tehdy, jsou-li splněny společně tyto podmínky:</w:t>
      </w:r>
    </w:p>
    <w:p w14:paraId="0B32AC08" w14:textId="77777777" w:rsidR="002444F8" w:rsidRPr="00F27368" w:rsidRDefault="003A6830" w:rsidP="00F30234">
      <w:pPr>
        <w:pStyle w:val="Nadpis5"/>
        <w:numPr>
          <w:ilvl w:val="0"/>
          <w:numId w:val="36"/>
        </w:numPr>
        <w:rPr>
          <w:rFonts w:asciiTheme="majorHAnsi" w:hAnsiTheme="majorHAnsi"/>
        </w:rPr>
      </w:pPr>
      <w:r w:rsidRPr="00F27368">
        <w:rPr>
          <w:rFonts w:asciiTheme="majorHAnsi" w:hAnsiTheme="majorHAnsi"/>
        </w:rPr>
        <w:t>Klient doloží</w:t>
      </w:r>
      <w:r w:rsidR="002444F8" w:rsidRPr="00F27368">
        <w:rPr>
          <w:rFonts w:asciiTheme="majorHAnsi" w:hAnsiTheme="majorHAnsi"/>
        </w:rPr>
        <w:t xml:space="preserve">, že požadavek na splacení je v souladu s odstavcem 1 tohoto </w:t>
      </w:r>
      <w:r w:rsidR="00641B73" w:rsidRPr="00F27368">
        <w:rPr>
          <w:rFonts w:asciiTheme="majorHAnsi" w:hAnsiTheme="majorHAnsi"/>
        </w:rPr>
        <w:t>č</w:t>
      </w:r>
      <w:r w:rsidR="002444F8" w:rsidRPr="00F27368">
        <w:rPr>
          <w:rFonts w:asciiTheme="majorHAnsi" w:hAnsiTheme="majorHAnsi"/>
        </w:rPr>
        <w:t>lánku</w:t>
      </w:r>
    </w:p>
    <w:p w14:paraId="06FCFC2F" w14:textId="5731028C" w:rsidR="002444F8" w:rsidRPr="00DA3C37" w:rsidRDefault="002444F8" w:rsidP="00F30234">
      <w:pPr>
        <w:pStyle w:val="Nadpis5"/>
        <w:numPr>
          <w:ilvl w:val="0"/>
          <w:numId w:val="36"/>
        </w:numPr>
        <w:rPr>
          <w:rFonts w:asciiTheme="majorHAnsi" w:hAnsiTheme="majorHAnsi"/>
        </w:rPr>
      </w:pPr>
      <w:r w:rsidRPr="00F27368">
        <w:rPr>
          <w:rFonts w:asciiTheme="majorHAnsi" w:hAnsiTheme="majorHAnsi"/>
        </w:rPr>
        <w:t>ze strany Klienta jsou zaplaceny veškeré úroky z prodlení, vyúčtované prémie a vyúčtované ceny provedeného energetického managementu</w:t>
      </w:r>
      <w:r w:rsidR="00DA3C37">
        <w:rPr>
          <w:rFonts w:asciiTheme="majorHAnsi" w:hAnsiTheme="majorHAnsi"/>
        </w:rPr>
        <w:t>.</w:t>
      </w:r>
    </w:p>
    <w:p w14:paraId="32634096" w14:textId="77777777" w:rsidR="002444F8" w:rsidRPr="00F27368" w:rsidRDefault="002444F8" w:rsidP="002444F8">
      <w:pPr>
        <w:pStyle w:val="Nadpis2"/>
        <w:ind w:left="397" w:hanging="397"/>
        <w:rPr>
          <w:rFonts w:asciiTheme="majorHAnsi" w:hAnsiTheme="majorHAnsi"/>
        </w:rPr>
      </w:pPr>
      <w:r w:rsidRPr="00F27368">
        <w:rPr>
          <w:rFonts w:asciiTheme="majorHAnsi" w:hAnsiTheme="majorHAnsi"/>
        </w:rPr>
        <w:t xml:space="preserve">Při částečném splacení je Klient povinen splácet úroky z jednorázově splacené části </w:t>
      </w:r>
      <w:r w:rsidR="007E14FD" w:rsidRPr="00F27368">
        <w:rPr>
          <w:rFonts w:asciiTheme="majorHAnsi" w:hAnsiTheme="majorHAnsi"/>
        </w:rPr>
        <w:t>ceny jen</w:t>
      </w:r>
      <w:r w:rsidRPr="00F27368">
        <w:rPr>
          <w:rFonts w:asciiTheme="majorHAnsi" w:hAnsiTheme="majorHAnsi"/>
        </w:rPr>
        <w:t xml:space="preserve"> za dobu ode dne doručení faktury na zaplacení ceny za provedení opatření do </w:t>
      </w:r>
      <w:r w:rsidR="000E1CDD" w:rsidRPr="00F27368">
        <w:rPr>
          <w:rFonts w:asciiTheme="majorHAnsi" w:hAnsiTheme="majorHAnsi"/>
        </w:rPr>
        <w:t xml:space="preserve">termínu částečného splacení uvedeného v odstavci 3 tohoto článku, nebo do </w:t>
      </w:r>
      <w:r w:rsidRPr="00F27368">
        <w:rPr>
          <w:rFonts w:asciiTheme="majorHAnsi" w:hAnsiTheme="majorHAnsi"/>
        </w:rPr>
        <w:t xml:space="preserve">zaplacení příslušné </w:t>
      </w:r>
      <w:r w:rsidR="007E14FD" w:rsidRPr="00F27368">
        <w:rPr>
          <w:rFonts w:asciiTheme="majorHAnsi" w:hAnsiTheme="majorHAnsi"/>
        </w:rPr>
        <w:t>části ceny</w:t>
      </w:r>
      <w:r w:rsidRPr="00F27368">
        <w:rPr>
          <w:rFonts w:asciiTheme="majorHAnsi" w:hAnsiTheme="majorHAnsi"/>
        </w:rPr>
        <w:t xml:space="preserve"> za provedení opatření</w:t>
      </w:r>
      <w:r w:rsidR="000E1CDD" w:rsidRPr="00F27368">
        <w:rPr>
          <w:rFonts w:asciiTheme="majorHAnsi" w:hAnsiTheme="majorHAnsi"/>
        </w:rPr>
        <w:t>, pokud je tento termín částečného splacení překročen.</w:t>
      </w:r>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3BED2D63" w14:textId="01647C16" w:rsidR="007E14FD" w:rsidRPr="00F2139F" w:rsidRDefault="007E14FD" w:rsidP="00957080">
      <w:pPr>
        <w:pStyle w:val="Nadpis2"/>
        <w:rPr>
          <w:rFonts w:asciiTheme="majorHAnsi" w:hAnsiTheme="majorHAnsi"/>
        </w:rPr>
      </w:pPr>
      <w:bookmarkStart w:id="137" w:name="_Ref530556637"/>
      <w:bookmarkStart w:id="138" w:name="_Ref330840471"/>
      <w:r w:rsidRPr="00F2139F">
        <w:rPr>
          <w:rFonts w:asciiTheme="majorHAnsi" w:hAnsiTheme="majorHAnsi"/>
        </w:rPr>
        <w:t>ESCO nesmí přeprodat pohledávku, pokud klient požádal o podporu a nedošlo k částečnému splacení ceny</w:t>
      </w:r>
      <w:r w:rsidR="00906C11" w:rsidRPr="00F2139F">
        <w:rPr>
          <w:rFonts w:asciiTheme="majorHAnsi" w:hAnsiTheme="majorHAnsi"/>
        </w:rPr>
        <w:t>, nebo konečnému odmítnutí udělení podpory</w:t>
      </w:r>
      <w:r w:rsidRPr="00F2139F">
        <w:rPr>
          <w:rFonts w:asciiTheme="majorHAnsi" w:hAnsiTheme="majorHAnsi"/>
        </w:rPr>
        <w:t xml:space="preserve">. Po částečném splacení ceny je prodej pohledávky možný pouze subjektu, který </w:t>
      </w:r>
      <w:r w:rsidR="00F66100" w:rsidRPr="00F2139F">
        <w:rPr>
          <w:rFonts w:asciiTheme="majorHAnsi" w:hAnsiTheme="majorHAnsi"/>
        </w:rPr>
        <w:t>bude schválen</w:t>
      </w:r>
      <w:r w:rsidRPr="00F2139F">
        <w:rPr>
          <w:rFonts w:asciiTheme="majorHAnsi" w:hAnsiTheme="majorHAnsi"/>
        </w:rPr>
        <w:t xml:space="preserve"> Klient</w:t>
      </w:r>
      <w:r w:rsidR="00F66100" w:rsidRPr="00F2139F">
        <w:rPr>
          <w:rFonts w:asciiTheme="majorHAnsi" w:hAnsiTheme="majorHAnsi"/>
        </w:rPr>
        <w:t>em</w:t>
      </w:r>
      <w:r w:rsidRPr="00F2139F">
        <w:rPr>
          <w:rFonts w:asciiTheme="majorHAnsi" w:hAnsiTheme="majorHAnsi"/>
        </w:rPr>
        <w:t>, nebo kterého Klient sám určí, pokud takový postup bude nutný pro splnění podmínek poskytnutí podpory uvedené v </w:t>
      </w:r>
      <w:r w:rsidR="00F2139F" w:rsidRPr="00F2139F">
        <w:rPr>
          <w:rFonts w:asciiTheme="majorHAnsi" w:hAnsiTheme="majorHAnsi"/>
        </w:rPr>
        <w:fldChar w:fldCharType="begin"/>
      </w:r>
      <w:r w:rsidR="00F2139F" w:rsidRPr="00F2139F">
        <w:rPr>
          <w:rFonts w:asciiTheme="majorHAnsi" w:hAnsiTheme="majorHAnsi"/>
        </w:rPr>
        <w:instrText xml:space="preserve"> REF _Ref69205933 \r \h </w:instrText>
      </w:r>
      <w:r w:rsidR="00F2139F">
        <w:rPr>
          <w:rFonts w:asciiTheme="majorHAnsi" w:hAnsiTheme="majorHAnsi"/>
        </w:rPr>
        <w:instrText xml:space="preserve"> \* MERGEFORMAT </w:instrText>
      </w:r>
      <w:r w:rsidR="00F2139F" w:rsidRPr="00F2139F">
        <w:rPr>
          <w:rFonts w:asciiTheme="majorHAnsi" w:hAnsiTheme="majorHAnsi"/>
        </w:rPr>
      </w:r>
      <w:r w:rsidR="00F2139F" w:rsidRPr="00F2139F">
        <w:rPr>
          <w:rFonts w:asciiTheme="majorHAnsi" w:hAnsiTheme="majorHAnsi"/>
        </w:rPr>
        <w:fldChar w:fldCharType="separate"/>
      </w:r>
      <w:r w:rsidR="00C71559">
        <w:rPr>
          <w:rFonts w:asciiTheme="majorHAnsi" w:hAnsiTheme="majorHAnsi"/>
        </w:rPr>
        <w:t>Článek 26</w:t>
      </w:r>
      <w:r w:rsidR="00F2139F" w:rsidRPr="00F2139F">
        <w:rPr>
          <w:rFonts w:asciiTheme="majorHAnsi" w:hAnsiTheme="majorHAnsi"/>
        </w:rPr>
        <w:fldChar w:fldCharType="end"/>
      </w:r>
      <w:r w:rsidRPr="00F2139F">
        <w:rPr>
          <w:rFonts w:asciiTheme="majorHAnsi" w:hAnsiTheme="majorHAnsi"/>
        </w:rPr>
        <w:t>.</w:t>
      </w:r>
      <w:bookmarkEnd w:id="137"/>
    </w:p>
    <w:p w14:paraId="14F302BD" w14:textId="1C0BA2D4" w:rsidR="00013D32" w:rsidRPr="00E117FB" w:rsidRDefault="00B52248" w:rsidP="00957080">
      <w:pPr>
        <w:pStyle w:val="Nadpis2"/>
        <w:rPr>
          <w:rFonts w:asciiTheme="majorHAnsi" w:hAnsiTheme="majorHAnsi"/>
        </w:rPr>
      </w:pPr>
      <w:r w:rsidRPr="00F2139F">
        <w:rPr>
          <w:rFonts w:asciiTheme="majorHAnsi" w:hAnsiTheme="majorHAnsi"/>
        </w:rPr>
        <w:lastRenderedPageBreak/>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D127B4" w:rsidRPr="00E117FB">
        <w:rPr>
          <w:rFonts w:asciiTheme="majorHAnsi" w:hAnsiTheme="majorHAnsi"/>
        </w:rPr>
        <w:fldChar w:fldCharType="begin"/>
      </w:r>
      <w:r w:rsidR="002D3B16" w:rsidRPr="00E117FB">
        <w:rPr>
          <w:rFonts w:asciiTheme="majorHAnsi" w:hAnsiTheme="majorHAnsi"/>
        </w:rPr>
        <w:instrText xml:space="preserve"> REF _Ref453015176 \r \h </w:instrText>
      </w:r>
      <w:r w:rsidR="00F27368" w:rsidRPr="00E117FB">
        <w:rPr>
          <w:rFonts w:asciiTheme="majorHAnsi" w:hAnsiTheme="majorHAnsi"/>
        </w:rPr>
        <w:instrText xml:space="preserve"> \* MERGEFORMAT </w:instrText>
      </w:r>
      <w:r w:rsidR="00D127B4" w:rsidRPr="00E117FB">
        <w:rPr>
          <w:rFonts w:asciiTheme="majorHAnsi" w:hAnsiTheme="majorHAnsi"/>
        </w:rPr>
      </w:r>
      <w:r w:rsidR="00D127B4" w:rsidRPr="00E117FB">
        <w:rPr>
          <w:rFonts w:asciiTheme="majorHAnsi" w:hAnsiTheme="majorHAnsi"/>
        </w:rPr>
        <w:fldChar w:fldCharType="separate"/>
      </w:r>
      <w:r w:rsidR="00C71559">
        <w:rPr>
          <w:rFonts w:asciiTheme="majorHAnsi" w:hAnsiTheme="majorHAnsi"/>
        </w:rPr>
        <w:t>Článek 24</w:t>
      </w:r>
      <w:r w:rsidR="00D127B4" w:rsidRPr="00E117FB">
        <w:rPr>
          <w:rFonts w:asciiTheme="majorHAnsi" w:hAnsiTheme="majorHAnsi"/>
        </w:rPr>
        <w:fldChar w:fldCharType="end"/>
      </w:r>
      <w:r w:rsidR="00957080" w:rsidRPr="00E117FB">
        <w:rPr>
          <w:rFonts w:asciiTheme="majorHAnsi" w:hAnsiTheme="majorHAnsi"/>
        </w:rPr>
        <w:t>.</w:t>
      </w:r>
    </w:p>
    <w:bookmarkEnd w:id="138"/>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39" w:name="_Toc326522989"/>
      <w:bookmarkEnd w:id="129"/>
      <w:bookmarkEnd w:id="130"/>
      <w:r w:rsidRPr="00F27368">
        <w:rPr>
          <w:rFonts w:asciiTheme="majorHAnsi" w:hAnsiTheme="majorHAnsi"/>
          <w:b/>
          <w:sz w:val="28"/>
          <w:szCs w:val="28"/>
        </w:rPr>
        <w:lastRenderedPageBreak/>
        <w:t>Oddíl II: Ostatní ujednání</w:t>
      </w:r>
      <w:bookmarkEnd w:id="139"/>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40" w:name="_Toc326522990"/>
      <w:r w:rsidRPr="00F27368">
        <w:rPr>
          <w:rFonts w:asciiTheme="majorHAnsi" w:hAnsiTheme="majorHAnsi"/>
        </w:rPr>
        <w:t>Vzájemná informační povinnost</w:t>
      </w:r>
      <w:bookmarkEnd w:id="140"/>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4DFCC4AE" w14:textId="77777777" w:rsidR="00F81353" w:rsidRPr="00F27368" w:rsidRDefault="00E451C5" w:rsidP="00957080">
      <w:pPr>
        <w:pStyle w:val="Nadpis2"/>
        <w:rPr>
          <w:rFonts w:asciiTheme="majorHAnsi" w:hAnsiTheme="majorHAnsi"/>
        </w:rPr>
      </w:pPr>
      <w:r w:rsidRPr="00F27368">
        <w:rPr>
          <w:rFonts w:asciiTheme="majorHAnsi" w:hAnsiTheme="majorHAnsi"/>
        </w:rPr>
        <w:t xml:space="preserve">Smluvní strany </w:t>
      </w:r>
      <w:r w:rsidR="00F81353" w:rsidRPr="00F27368">
        <w:rPr>
          <w:rFonts w:asciiTheme="majorHAnsi" w:hAnsiTheme="majorHAnsi"/>
        </w:rPr>
        <w:t>se zavazuj</w:t>
      </w:r>
      <w:r w:rsidRPr="00F27368">
        <w:rPr>
          <w:rFonts w:asciiTheme="majorHAnsi" w:hAnsiTheme="majorHAnsi"/>
        </w:rPr>
        <w:t>í</w:t>
      </w:r>
      <w:r w:rsidR="00F81353" w:rsidRPr="00F27368">
        <w:rPr>
          <w:rFonts w:asciiTheme="majorHAnsi" w:hAnsiTheme="majorHAnsi"/>
        </w:rPr>
        <w:t xml:space="preserve"> po dobu trvání této smlouvy předávat každoročně </w:t>
      </w:r>
      <w:r w:rsidRPr="00F27368">
        <w:rPr>
          <w:rFonts w:asciiTheme="majorHAnsi" w:hAnsiTheme="majorHAnsi"/>
        </w:rPr>
        <w:t xml:space="preserve">druhé smluvní straně </w:t>
      </w:r>
      <w:r w:rsidR="00F81353" w:rsidRPr="00F27368">
        <w:rPr>
          <w:rFonts w:asciiTheme="majorHAnsi" w:hAnsiTheme="majorHAnsi"/>
        </w:rPr>
        <w:t xml:space="preserve">finanční výkazy za uplynulý kalendářní rok (rozvahu v plném rozsahu, výkaz zisků a ztrát v plném rozsahu a přehled o peněžních tocích v plném rozsahu, zpracovávají-li se), a to do </w:t>
      </w:r>
      <w:r w:rsidR="005F20DE" w:rsidRPr="00F27368">
        <w:rPr>
          <w:rFonts w:asciiTheme="majorHAnsi" w:hAnsiTheme="majorHAnsi"/>
        </w:rPr>
        <w:t>[10]</w:t>
      </w:r>
      <w:r w:rsidR="00F81353" w:rsidRPr="00F27368">
        <w:rPr>
          <w:rFonts w:asciiTheme="majorHAnsi" w:hAnsiTheme="majorHAnsi"/>
        </w:rPr>
        <w:t xml:space="preserve"> dnů od jejich vyhotovení, nejpozději však v den povinnosti</w:t>
      </w:r>
      <w:r w:rsidR="00E02934" w:rsidRPr="00F27368">
        <w:rPr>
          <w:rFonts w:asciiTheme="majorHAnsi" w:hAnsiTheme="majorHAnsi"/>
        </w:rPr>
        <w:t xml:space="preserve"> </w:t>
      </w:r>
      <w:r w:rsidR="00F81353" w:rsidRPr="00F27368">
        <w:rPr>
          <w:rFonts w:asciiTheme="majorHAnsi" w:hAnsiTheme="majorHAnsi"/>
        </w:rPr>
        <w:t>podat přiznání daně z příjmů právnických osob.</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41"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41"/>
    </w:p>
    <w:p w14:paraId="54FD90B6" w14:textId="77777777" w:rsidR="00272371" w:rsidRPr="00F2736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00A37686" w:rsidRPr="00F27368">
        <w:rPr>
          <w:rFonts w:asciiTheme="majorHAnsi" w:hAnsiTheme="majorHAnsi"/>
        </w:rPr>
        <w:t xml:space="preserve">, </w:t>
      </w:r>
      <w:r w:rsidR="002B1FDB" w:rsidRPr="00F27368">
        <w:rPr>
          <w:rFonts w:asciiTheme="majorHAnsi" w:hAnsiTheme="majorHAnsi"/>
        </w:rPr>
        <w:t>Z</w:t>
      </w:r>
      <w:r w:rsidR="00B83597" w:rsidRPr="00F27368">
        <w:rPr>
          <w:rFonts w:asciiTheme="majorHAnsi" w:hAnsiTheme="majorHAnsi"/>
        </w:rPr>
        <w:t>Z</w:t>
      </w:r>
      <w:r w:rsidR="002B1FDB" w:rsidRPr="00F27368">
        <w:rPr>
          <w:rFonts w:asciiTheme="majorHAnsi" w:hAnsiTheme="majorHAnsi"/>
        </w:rPr>
        <w:t>VZ</w:t>
      </w:r>
      <w:r w:rsidR="00A37686" w:rsidRPr="00F27368">
        <w:rPr>
          <w:rFonts w:asciiTheme="majorHAnsi" w:hAnsiTheme="majorHAnsi"/>
        </w:rPr>
        <w:t>, zákona o registru smluv</w:t>
      </w:r>
      <w:r w:rsidR="00D975AA" w:rsidRPr="00F27368">
        <w:rPr>
          <w:rFonts w:asciiTheme="majorHAnsi" w:hAnsiTheme="majorHAnsi"/>
        </w:rPr>
        <w:t>)</w:t>
      </w:r>
      <w:r w:rsidRPr="00F27368">
        <w:rPr>
          <w:rFonts w:asciiTheme="majorHAnsi" w:hAnsiTheme="majorHAnsi"/>
        </w:rPr>
        <w:t>.</w:t>
      </w:r>
      <w:r w:rsidR="00611DA0" w:rsidRPr="00F27368">
        <w:rPr>
          <w:rFonts w:asciiTheme="majorHAnsi" w:hAnsiTheme="majorHAnsi"/>
        </w:rPr>
        <w:t xml:space="preserve"> </w:t>
      </w:r>
      <w:r w:rsidRPr="00F27368">
        <w:rPr>
          <w:rFonts w:asciiTheme="majorHAnsi" w:hAnsiTheme="majorHAnsi"/>
        </w:rPr>
        <w:t xml:space="preserve"> </w:t>
      </w:r>
    </w:p>
    <w:p w14:paraId="1EA5750E" w14:textId="77777777" w:rsidR="00272371" w:rsidRPr="00F27368" w:rsidRDefault="00961E3D" w:rsidP="00957080">
      <w:pPr>
        <w:pStyle w:val="Nadpis2"/>
        <w:rPr>
          <w:rFonts w:asciiTheme="majorHAnsi" w:hAnsiTheme="majorHAnsi"/>
        </w:rPr>
      </w:pPr>
      <w:r w:rsidRPr="00F27368">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F27368">
        <w:rPr>
          <w:rFonts w:asciiTheme="majorHAnsi" w:hAnsiTheme="majorHAnsi"/>
        </w:rPr>
        <w:t>oskytnout v tomto ohledu přiměřenou</w:t>
      </w:r>
      <w:r w:rsidRPr="00F27368">
        <w:rPr>
          <w:rFonts w:asciiTheme="majorHAnsi" w:hAnsiTheme="majorHAnsi"/>
        </w:rPr>
        <w:t xml:space="preserve"> součinnost.</w:t>
      </w:r>
      <w:r w:rsidR="00894B39" w:rsidRPr="00F27368">
        <w:rPr>
          <w:rFonts w:asciiTheme="majorHAnsi" w:hAnsiTheme="majorHAnsi"/>
        </w:rPr>
        <w:t xml:space="preserve"> ESCO se</w:t>
      </w:r>
      <w:r w:rsidR="00C8667A" w:rsidRPr="00F27368">
        <w:rPr>
          <w:rFonts w:asciiTheme="majorHAnsi" w:hAnsiTheme="majorHAnsi"/>
        </w:rPr>
        <w:t xml:space="preserve"> v této souvislosti</w:t>
      </w:r>
      <w:r w:rsidR="00894B39" w:rsidRPr="00F27368">
        <w:rPr>
          <w:rFonts w:asciiTheme="majorHAnsi" w:hAnsiTheme="majorHAnsi"/>
        </w:rPr>
        <w:t xml:space="preserve"> zavazuje </w:t>
      </w:r>
      <w:r w:rsidR="00AC3DA3" w:rsidRPr="00F27368">
        <w:rPr>
          <w:rFonts w:asciiTheme="majorHAnsi" w:hAnsiTheme="majorHAnsi"/>
        </w:rPr>
        <w:t>umožnit provedení kontroly všech dokladů, zejména pak účetních dokladů, souvisejících s realizací projektu, a to po dobu stanovenou právními předpisy ČR k její archivaci.</w:t>
      </w:r>
    </w:p>
    <w:p w14:paraId="4C8852E2" w14:textId="77777777" w:rsidR="00272371" w:rsidRPr="00F27368" w:rsidRDefault="00461C1A" w:rsidP="00957080">
      <w:pPr>
        <w:pStyle w:val="Nadpis2"/>
        <w:rPr>
          <w:rFonts w:asciiTheme="majorHAnsi" w:hAnsiTheme="majorHAnsi"/>
        </w:rPr>
      </w:pPr>
      <w:bookmarkStart w:id="142" w:name="_Ref330840494"/>
      <w:r w:rsidRPr="00F27368">
        <w:rPr>
          <w:rFonts w:asciiTheme="majorHAnsi" w:hAnsiTheme="majorHAnsi"/>
        </w:rPr>
        <w:lastRenderedPageBreak/>
        <w:t>Smluvní strany tímto výslovně potvrzují a zavazují se, že veškeré skutečnosti uvedené v příloze č.</w:t>
      </w:r>
      <w:r w:rsidR="002B1FDB" w:rsidRPr="00F27368">
        <w:rPr>
          <w:rFonts w:asciiTheme="majorHAnsi" w:hAnsiTheme="majorHAnsi"/>
        </w:rPr>
        <w:t> </w:t>
      </w:r>
      <w:r w:rsidR="00B24712" w:rsidRPr="00F27368">
        <w:rPr>
          <w:rFonts w:asciiTheme="majorHAnsi" w:hAnsiTheme="majorHAnsi"/>
        </w:rPr>
        <w:t>2</w:t>
      </w:r>
      <w:r w:rsidR="00F430C0" w:rsidRPr="00F27368">
        <w:rPr>
          <w:rFonts w:asciiTheme="majorHAnsi" w:hAnsiTheme="majorHAnsi"/>
        </w:rPr>
        <w:t xml:space="preserve"> a 6</w:t>
      </w:r>
      <w:r w:rsidRPr="00F27368">
        <w:rPr>
          <w:rFonts w:asciiTheme="majorHAnsi" w:hAnsiTheme="majorHAnsi"/>
        </w:rPr>
        <w:t xml:space="preserve"> představující zejména popisy nebo části popisů technologických procesů a vzorců, 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42"/>
      <w:r w:rsidR="004C3EA1" w:rsidRPr="00F27368">
        <w:rPr>
          <w:rFonts w:asciiTheme="majorHAnsi" w:hAnsiTheme="majorHAnsi"/>
        </w:rPr>
        <w:t xml:space="preserve"> </w:t>
      </w:r>
    </w:p>
    <w:p w14:paraId="24E075CE" w14:textId="787AF24F"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není dotčeno právo ESCO zveřejnit výsledky dosažených úspor s nezbytnými údaji o Klientovi,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3CC2AAE3" w14:textId="1322A8C6" w:rsidR="00601160" w:rsidRDefault="00601160" w:rsidP="00F37459">
      <w:pPr>
        <w:pStyle w:val="Nadpis2"/>
        <w:rPr>
          <w:rFonts w:asciiTheme="majorHAnsi" w:hAnsiTheme="majorHAnsi"/>
        </w:rPr>
      </w:pPr>
      <w:ins w:id="143" w:author="Lucia Mešková" w:date="2024-01-04T08:06:00Z">
        <w:r w:rsidRPr="00640472">
          <w:rPr>
            <w:rFonts w:ascii="Cambria" w:hAnsi="Cambria"/>
          </w:rPr>
          <w:t xml:space="preserve">V případě, že Klient obdrží podporu z dotace, která je vázána na předkládání ročních vyhodnocovacích zpráv, ESCO se zavazuje uvést v této zprávě všechny vztahy potřebné pro výpočet dosažené úspory a doložit způsob výpočtu úspory energie v souladu s přílohou č. 6 této smlouvy. ESCO bere na vědomí, že Klient předává tyto zprávy </w:t>
        </w:r>
        <w:r>
          <w:rPr>
            <w:rFonts w:ascii="Cambria" w:hAnsi="Cambria"/>
          </w:rPr>
          <w:t>poskytovateli</w:t>
        </w:r>
        <w:r w:rsidRPr="00640472">
          <w:rPr>
            <w:rFonts w:ascii="Cambria" w:hAnsi="Cambria"/>
          </w:rPr>
          <w:t xml:space="preserve"> dotace na základě údajů dle přílohy smlouvy č. 2 a 6 smlouvy. Tím není dotknuta povinnost Klienta zachovat ve vztahu k příloze č. 2 a 6 smlouvy obchodní tajemství ESCO dle článku 29 odst. 3 smlouvy. V případě, že by navzdory tomu bylo nezbytné pro účely doložení způsobu výpočtu úspory </w:t>
        </w:r>
        <w:r>
          <w:rPr>
            <w:rFonts w:ascii="Cambria" w:hAnsi="Cambria"/>
          </w:rPr>
          <w:t>poskytovateli</w:t>
        </w:r>
        <w:r w:rsidRPr="00640472">
          <w:rPr>
            <w:rFonts w:ascii="Cambria" w:hAnsi="Cambria"/>
          </w:rPr>
          <w:t xml:space="preserve"> dotace prokázat jakoukoliv informaci přímo z přílohy č. 2 a 6 smlouvy, ESCO se zavazuje Klientovi a </w:t>
        </w:r>
        <w:r>
          <w:rPr>
            <w:rFonts w:ascii="Cambria" w:hAnsi="Cambria"/>
          </w:rPr>
          <w:t>poskytovateli</w:t>
        </w:r>
        <w:r w:rsidRPr="00640472">
          <w:rPr>
            <w:rFonts w:ascii="Cambria" w:hAnsi="Cambria"/>
          </w:rPr>
          <w:t xml:space="preserve"> dotace poskytnou veškerou součinnost pro splnění této povinnosti Klienta vůči </w:t>
        </w:r>
        <w:r>
          <w:rPr>
            <w:rFonts w:ascii="Cambria" w:hAnsi="Cambria"/>
          </w:rPr>
          <w:t>poskytovateli</w:t>
        </w:r>
        <w:r w:rsidRPr="00640472">
          <w:rPr>
            <w:rFonts w:ascii="Cambria" w:hAnsi="Cambria"/>
          </w:rPr>
          <w:t xml:space="preserve"> dotace tak, aby nedošlo k ohrožení poskytnutí dotace Klientovi ze strany </w:t>
        </w:r>
        <w:r>
          <w:rPr>
            <w:rFonts w:ascii="Cambria" w:hAnsi="Cambria"/>
          </w:rPr>
          <w:t xml:space="preserve">poskytovatele </w:t>
        </w:r>
        <w:r w:rsidRPr="00640472">
          <w:rPr>
            <w:rFonts w:ascii="Cambria" w:hAnsi="Cambria"/>
          </w:rPr>
          <w:t>dotace.</w:t>
        </w:r>
      </w:ins>
    </w:p>
    <w:p w14:paraId="69497DCF" w14:textId="56635BB9" w:rsidR="00F37459" w:rsidRPr="00F27368"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4" w:name="_Toc326522992"/>
      <w:r w:rsidRPr="00F27368">
        <w:rPr>
          <w:rFonts w:asciiTheme="majorHAnsi" w:hAnsiTheme="majorHAnsi"/>
        </w:rPr>
        <w:t>Komunikace</w:t>
      </w:r>
      <w:bookmarkEnd w:id="144"/>
    </w:p>
    <w:p w14:paraId="2CBE11AD" w14:textId="10644FE6"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30.2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45"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45"/>
      <w:r w:rsidR="00C76078" w:rsidRPr="00F27368">
        <w:rPr>
          <w:rFonts w:asciiTheme="majorHAnsi" w:hAnsiTheme="majorHAnsi"/>
        </w:rPr>
        <w:t xml:space="preserve"> </w:t>
      </w:r>
    </w:p>
    <w:p w14:paraId="5A66EFC2" w14:textId="389216E8" w:rsidR="00F81353" w:rsidRPr="00E54F14" w:rsidRDefault="00F81353" w:rsidP="00957080">
      <w:pPr>
        <w:pStyle w:val="Nadpis2"/>
        <w:rPr>
          <w:rFonts w:asciiTheme="majorHAnsi" w:hAnsiTheme="majorHAnsi"/>
        </w:rPr>
      </w:pPr>
      <w:r w:rsidRPr="00F27368">
        <w:rPr>
          <w:rFonts w:asciiTheme="majorHAnsi" w:hAnsiTheme="majorHAnsi"/>
        </w:rPr>
        <w:lastRenderedPageBreak/>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57858D49" w14:textId="7F35B43D" w:rsidR="00BE1E58" w:rsidRPr="00E54F14" w:rsidRDefault="00BE1E58" w:rsidP="00957080">
      <w:pPr>
        <w:pStyle w:val="Nadpis2"/>
        <w:rPr>
          <w:rFonts w:asciiTheme="majorHAnsi" w:hAnsiTheme="majorHAnsi"/>
        </w:rPr>
      </w:pPr>
      <w:r w:rsidRPr="00E54F14">
        <w:rPr>
          <w:rFonts w:asciiTheme="majorHAnsi" w:hAnsiTheme="majorHAnsi"/>
        </w:rPr>
        <w:t xml:space="preserve">ESCO bere na vědomí, že Klient žádá o finanční podporu z Operačního programu životní prostředí. ESCO zavazuje spolupracovat s Klientem </w:t>
      </w:r>
      <w:r w:rsidR="00373277">
        <w:rPr>
          <w:rFonts w:asciiTheme="majorHAnsi" w:hAnsiTheme="majorHAnsi"/>
        </w:rPr>
        <w:t xml:space="preserve">a administrátorem dotace </w:t>
      </w:r>
      <w:r w:rsidRPr="00E54F14">
        <w:rPr>
          <w:rFonts w:asciiTheme="majorHAnsi" w:hAnsiTheme="majorHAnsi"/>
        </w:rPr>
        <w:t>na plnění informačních a propagačních povinností v souladu s pravidly programu.</w:t>
      </w: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46" w:name="_Toc326522993"/>
      <w:r w:rsidRPr="00F27368">
        <w:rPr>
          <w:rFonts w:asciiTheme="majorHAnsi" w:hAnsiTheme="majorHAnsi"/>
        </w:rPr>
        <w:t>Oprávněné osoby</w:t>
      </w:r>
      <w:bookmarkEnd w:id="146"/>
    </w:p>
    <w:p w14:paraId="7DDF69BD" w14:textId="77777777" w:rsidR="00F81353" w:rsidRPr="00F27368" w:rsidRDefault="00F81353" w:rsidP="00957080">
      <w:pPr>
        <w:pStyle w:val="Nadpis2"/>
        <w:rPr>
          <w:rFonts w:asciiTheme="majorHAnsi" w:hAnsiTheme="majorHAnsi"/>
        </w:rPr>
      </w:pPr>
      <w:bookmarkStart w:id="147"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47"/>
      <w:r w:rsidRPr="00F27368">
        <w:rPr>
          <w:rFonts w:asciiTheme="majorHAnsi" w:hAnsiTheme="majorHAnsi"/>
        </w:rPr>
        <w:t xml:space="preserve"> </w:t>
      </w:r>
    </w:p>
    <w:p w14:paraId="7EE87A55" w14:textId="7359DBD1"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8" w:name="_Toc326522994"/>
      <w:r w:rsidRPr="00F27368">
        <w:rPr>
          <w:rFonts w:asciiTheme="majorHAnsi" w:hAnsiTheme="majorHAnsi"/>
        </w:rPr>
        <w:t>Právo užití</w:t>
      </w:r>
      <w:bookmarkEnd w:id="148"/>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9" w:name="_Toc326522995"/>
      <w:r w:rsidRPr="00F27368">
        <w:rPr>
          <w:rFonts w:asciiTheme="majorHAnsi" w:hAnsiTheme="majorHAnsi"/>
        </w:rPr>
        <w:t>Pojištění</w:t>
      </w:r>
      <w:bookmarkEnd w:id="149"/>
    </w:p>
    <w:p w14:paraId="2F7A4231"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 objekty a v nich umístěná zařízení jsou řádně pojištěny proti živelným pohromám. Klient se zavazuje po předání změnit pojištění způsobem odpovídajícím změnám provedeným v objektech či zařízení</w:t>
      </w:r>
      <w:r w:rsidR="00D975AA" w:rsidRPr="00F27368">
        <w:rPr>
          <w:rFonts w:asciiTheme="majorHAnsi" w:hAnsiTheme="majorHAnsi"/>
        </w:rPr>
        <w:t>ch</w:t>
      </w:r>
      <w:r w:rsidRPr="00F27368">
        <w:rPr>
          <w:rFonts w:asciiTheme="majorHAnsi" w:hAnsiTheme="majorHAnsi"/>
        </w:rPr>
        <w:t xml:space="preserve"> nebo energetickém systému. Klient se zavazuje pojištění udržovat po celou dobu trvání této smlouvy a v případě pojistné události pojistné plnění po dohodě s ESCO použít k obnově poškozených nebo zničených věcí. </w:t>
      </w:r>
    </w:p>
    <w:p w14:paraId="004A28B9" w14:textId="77777777" w:rsidR="00E451C5" w:rsidRPr="00F27368" w:rsidRDefault="00F81353" w:rsidP="00957080">
      <w:pPr>
        <w:pStyle w:val="Nadpis2"/>
        <w:rPr>
          <w:rFonts w:asciiTheme="majorHAnsi" w:hAnsiTheme="majorHAnsi"/>
        </w:rPr>
      </w:pPr>
      <w:bookmarkStart w:id="150"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50"/>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3809004C" w14:textId="77777777" w:rsidR="00301F93" w:rsidRPr="00F27368" w:rsidRDefault="00185994" w:rsidP="00301F93">
      <w:pPr>
        <w:pStyle w:val="Nadpis2"/>
        <w:ind w:left="397" w:hanging="397"/>
        <w:rPr>
          <w:rFonts w:asciiTheme="majorHAnsi" w:hAnsiTheme="majorHAnsi"/>
        </w:rPr>
      </w:pPr>
      <w:bookmarkStart w:id="151" w:name="_Ref34895491"/>
      <w:r w:rsidRPr="00F27368">
        <w:rPr>
          <w:rFonts w:asciiTheme="majorHAnsi" w:hAnsiTheme="majorHAnsi"/>
        </w:rPr>
        <w:lastRenderedPageBreak/>
        <w:t xml:space="preserve">Každá ze smluvních stran je povinna na základě žádosti druhé smluvní strany doložit do </w:t>
      </w:r>
      <w:r w:rsidR="00EB598C" w:rsidRPr="00F27368">
        <w:rPr>
          <w:rFonts w:asciiTheme="majorHAnsi" w:hAnsiTheme="majorHAnsi"/>
        </w:rPr>
        <w:t>30</w:t>
      </w:r>
      <w:r w:rsidR="007D4E61" w:rsidRPr="00F27368">
        <w:rPr>
          <w:rFonts w:asciiTheme="majorHAnsi" w:hAnsiTheme="majorHAnsi"/>
        </w:rPr>
        <w:t xml:space="preserve"> </w:t>
      </w:r>
      <w:r w:rsidRPr="00F27368">
        <w:rPr>
          <w:rFonts w:asciiTheme="majorHAnsi" w:hAnsiTheme="majorHAnsi"/>
        </w:rPr>
        <w:t>pracovních dnů od doručení této žádosti, že splnila povinnost pojistit se v rozsahu stanoveném v tomto</w:t>
      </w:r>
      <w:bookmarkEnd w:id="151"/>
      <w:r w:rsidRPr="00F27368">
        <w:rPr>
          <w:rFonts w:asciiTheme="majorHAnsi" w:hAnsiTheme="majorHAnsi"/>
        </w:rPr>
        <w:t xml:space="preserve"> </w:t>
      </w:r>
      <w:r w:rsidR="00AD5C5C" w:rsidRPr="00F27368">
        <w:rPr>
          <w:rFonts w:asciiTheme="majorHAnsi" w:hAnsiTheme="majorHAnsi"/>
        </w:rPr>
        <w:t>Článku</w:t>
      </w:r>
      <w:r w:rsidRPr="00F27368">
        <w:rPr>
          <w:rFonts w:asciiTheme="majorHAnsi" w:hAnsiTheme="majorHAnsi"/>
        </w:rPr>
        <w:t>.</w:t>
      </w:r>
      <w:r w:rsidR="00301F93" w:rsidRPr="00F27368">
        <w:rPr>
          <w:rFonts w:asciiTheme="majorHAnsi" w:hAnsiTheme="majorHAnsi"/>
        </w:rPr>
        <w:t xml:space="preserve">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52" w:name="_Toc176162555"/>
      <w:r w:rsidRPr="00F27368">
        <w:rPr>
          <w:rFonts w:asciiTheme="majorHAnsi" w:hAnsiTheme="majorHAnsi"/>
          <w:b w:val="0"/>
        </w:rPr>
        <w:br/>
      </w:r>
      <w:bookmarkStart w:id="153" w:name="_Toc326522996"/>
      <w:bookmarkStart w:id="154" w:name="_Toc450596939"/>
      <w:r w:rsidRPr="00AB1D80">
        <w:rPr>
          <w:rFonts w:asciiTheme="majorHAnsi" w:hAnsiTheme="majorHAnsi"/>
        </w:rPr>
        <w:t>Postoupení pohledávek</w:t>
      </w:r>
      <w:bookmarkEnd w:id="152"/>
      <w:bookmarkEnd w:id="153"/>
      <w:bookmarkEnd w:id="154"/>
    </w:p>
    <w:p w14:paraId="58C4661F" w14:textId="680C0B8B" w:rsidR="00615807" w:rsidRDefault="00615807" w:rsidP="00615807">
      <w:pPr>
        <w:pStyle w:val="Nadpis2"/>
        <w:ind w:left="397" w:hanging="397"/>
        <w:rPr>
          <w:rFonts w:asciiTheme="majorHAnsi" w:hAnsiTheme="majorHAnsi"/>
          <w:szCs w:val="22"/>
        </w:rPr>
      </w:pPr>
      <w:r w:rsidRPr="00615807">
        <w:rPr>
          <w:rFonts w:asciiTheme="majorHAnsi" w:hAnsiTheme="majorHAnsi"/>
        </w:rPr>
        <w:t>Smluvní strany potvrzují, že je projekt spolufinancován z </w:t>
      </w:r>
      <w:proofErr w:type="gramStart"/>
      <w:r w:rsidRPr="00615807">
        <w:rPr>
          <w:rFonts w:asciiTheme="majorHAnsi" w:hAnsiTheme="majorHAnsi"/>
        </w:rPr>
        <w:t>dotace</w:t>
      </w:r>
      <w:proofErr w:type="gramEnd"/>
      <w:r w:rsidRPr="00615807">
        <w:rPr>
          <w:rFonts w:asciiTheme="majorHAnsi" w:hAnsiTheme="majorHAnsi"/>
        </w:rPr>
        <w:t xml:space="preserve"> a to až do výše </w:t>
      </w:r>
      <w:r w:rsidR="00611628" w:rsidRPr="00611628">
        <w:rPr>
          <w:rFonts w:asciiTheme="majorHAnsi" w:hAnsiTheme="majorHAnsi"/>
        </w:rPr>
        <w:t>128 726 859,3 Kč</w:t>
      </w:r>
      <w:del w:id="155" w:author="Tomas Uricek" w:date="2023-02-02T11:22:00Z">
        <w:r w:rsidR="00611628" w:rsidRPr="00611628" w:rsidDel="00611628">
          <w:rPr>
            <w:rFonts w:asciiTheme="majorHAnsi" w:hAnsiTheme="majorHAnsi"/>
          </w:rPr>
          <w:delText xml:space="preserve"> </w:delText>
        </w:r>
      </w:del>
      <w:r w:rsidRPr="00615807">
        <w:rPr>
          <w:rFonts w:asciiTheme="majorHAnsi" w:hAnsiTheme="majorHAnsi"/>
        </w:rPr>
        <w:t>.</w:t>
      </w:r>
      <w:bookmarkStart w:id="156" w:name="_Hlk101235960"/>
    </w:p>
    <w:p w14:paraId="208C796B" w14:textId="342A69D3" w:rsidR="00615807" w:rsidRPr="00615807" w:rsidRDefault="00615807" w:rsidP="00615807">
      <w:pPr>
        <w:pStyle w:val="Nadpis2"/>
        <w:ind w:left="397" w:hanging="397"/>
        <w:rPr>
          <w:rFonts w:asciiTheme="majorHAnsi" w:hAnsiTheme="majorHAnsi"/>
          <w:szCs w:val="22"/>
        </w:rPr>
      </w:pPr>
      <w:r w:rsidRPr="00531B8D">
        <w:rPr>
          <w:rFonts w:asciiTheme="majorHAnsi" w:hAnsiTheme="majorHAnsi"/>
          <w:szCs w:val="22"/>
        </w:rPr>
        <w:t xml:space="preserve">Klient výslovně souhlasí s tím, že ESCO je oprávněna postoupit pohledávku za Klientem na zaplacení části ceny za provedení příslušných opatření spolu s příslušenstvím dle </w:t>
      </w:r>
      <w:r w:rsidRPr="00615807">
        <w:rPr>
          <w:rFonts w:asciiTheme="majorHAnsi" w:hAnsiTheme="majorHAnsi"/>
          <w:szCs w:val="22"/>
        </w:rPr>
        <w:fldChar w:fldCharType="begin"/>
      </w:r>
      <w:r w:rsidRPr="00615807">
        <w:rPr>
          <w:rFonts w:asciiTheme="majorHAnsi" w:hAnsiTheme="majorHAnsi"/>
          <w:szCs w:val="22"/>
        </w:rPr>
        <w:instrText xml:space="preserve"> REF _Ref115431275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17</w:t>
      </w:r>
      <w:r w:rsidRPr="00615807">
        <w:rPr>
          <w:rFonts w:asciiTheme="majorHAnsi" w:hAnsiTheme="majorHAnsi"/>
          <w:szCs w:val="22"/>
        </w:rPr>
        <w:fldChar w:fldCharType="end"/>
      </w:r>
      <w:r w:rsidRPr="00531B8D">
        <w:rPr>
          <w:rFonts w:asciiTheme="majorHAnsi" w:hAnsiTheme="majorHAnsi"/>
          <w:szCs w:val="22"/>
        </w:rPr>
        <w:t xml:space="preserve">, finančních nákladů dle </w:t>
      </w:r>
      <w:r w:rsidRPr="00615807">
        <w:rPr>
          <w:rFonts w:asciiTheme="majorHAnsi" w:hAnsiTheme="majorHAnsi"/>
          <w:szCs w:val="22"/>
        </w:rPr>
        <w:fldChar w:fldCharType="begin"/>
      </w:r>
      <w:r w:rsidRPr="00615807">
        <w:rPr>
          <w:rFonts w:asciiTheme="majorHAnsi" w:hAnsiTheme="majorHAnsi"/>
          <w:szCs w:val="22"/>
        </w:rPr>
        <w:instrText xml:space="preserve"> REF _Ref115431277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18</w:t>
      </w:r>
      <w:r w:rsidRPr="00615807">
        <w:rPr>
          <w:rFonts w:asciiTheme="majorHAnsi" w:hAnsiTheme="majorHAnsi"/>
          <w:szCs w:val="22"/>
        </w:rPr>
        <w:fldChar w:fldCharType="end"/>
      </w:r>
      <w:r w:rsidRPr="00615807">
        <w:rPr>
          <w:rFonts w:asciiTheme="majorHAnsi" w:hAnsiTheme="majorHAnsi"/>
          <w:szCs w:val="22"/>
        </w:rPr>
        <w:t xml:space="preserve"> </w:t>
      </w:r>
      <w:r w:rsidRPr="00531B8D">
        <w:rPr>
          <w:rFonts w:asciiTheme="majorHAnsi" w:hAnsiTheme="majorHAnsi"/>
          <w:szCs w:val="22"/>
        </w:rPr>
        <w:t xml:space="preserve">smlouvy, ceny doporučených dodatečných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_Ref115431299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13</w:t>
      </w:r>
      <w:r w:rsidRPr="00615807">
        <w:rPr>
          <w:rFonts w:asciiTheme="majorHAnsi" w:hAnsiTheme="majorHAnsi"/>
          <w:szCs w:val="22"/>
        </w:rPr>
        <w:fldChar w:fldCharType="end"/>
      </w:r>
      <w:r w:rsidRPr="00531B8D">
        <w:rPr>
          <w:rFonts w:asciiTheme="majorHAnsi" w:hAnsiTheme="majorHAnsi"/>
          <w:szCs w:val="22"/>
        </w:rPr>
        <w:t xml:space="preserve">, nepokrytých/nehrazených dotací </w:t>
      </w:r>
      <w:bookmarkEnd w:id="156"/>
      <w:r w:rsidRPr="00531B8D">
        <w:rPr>
          <w:rFonts w:asciiTheme="majorHAnsi" w:hAnsiTheme="majorHAnsi"/>
          <w:szCs w:val="22"/>
        </w:rPr>
        <w:t>na subjekt odlišný od smluvních stran, který má bankovní licenci ve smyslu zákona č. 21/1992 Sb., o bankách, ve znění pozdějších předpisů, splňující požadavky českého právního řádu kladené na bankovní instituci, nebo společnosti, kterou ze 100 % vlastní banka (dále souhrnně jen „</w:t>
      </w:r>
      <w:r w:rsidRPr="00531B8D">
        <w:rPr>
          <w:rFonts w:asciiTheme="majorHAnsi" w:hAnsiTheme="majorHAnsi"/>
          <w:b/>
          <w:szCs w:val="22"/>
        </w:rPr>
        <w:t>banka</w:t>
      </w:r>
      <w:r w:rsidRPr="00531B8D">
        <w:rPr>
          <w:rFonts w:asciiTheme="majorHAnsi" w:hAnsiTheme="majorHAnsi"/>
          <w:szCs w:val="22"/>
        </w:rPr>
        <w:t>“) s tím, že s takto postoupenou pohledávkou nebude postupník (banka) dále oprávněna postoupit</w:t>
      </w:r>
      <w:r w:rsidRPr="00615807">
        <w:rPr>
          <w:rFonts w:asciiTheme="majorHAnsi" w:hAnsiTheme="majorHAnsi"/>
          <w:szCs w:val="22"/>
        </w:rPr>
        <w:t xml:space="preserve">. Postoupení dle tohoto článku </w:t>
      </w:r>
      <w:proofErr w:type="spellStart"/>
      <w:r w:rsidRPr="00615807">
        <w:rPr>
          <w:rFonts w:asciiTheme="majorHAnsi" w:hAnsiTheme="majorHAnsi"/>
          <w:szCs w:val="22"/>
        </w:rPr>
        <w:t>smluvy</w:t>
      </w:r>
      <w:proofErr w:type="spellEnd"/>
      <w:r w:rsidRPr="00615807">
        <w:rPr>
          <w:rFonts w:asciiTheme="majorHAnsi" w:hAnsiTheme="majorHAnsi"/>
          <w:szCs w:val="22"/>
        </w:rPr>
        <w:t xml:space="preserve"> je možné vykonat </w:t>
      </w:r>
      <w:r w:rsidRPr="00531B8D">
        <w:rPr>
          <w:rFonts w:asciiTheme="majorHAnsi" w:hAnsiTheme="majorHAnsi"/>
          <w:szCs w:val="22"/>
        </w:rPr>
        <w:t xml:space="preserve">nejdříve poté, co dojde k provedení příslušných opatření za podmínek dle této smlouvy potvrzeného předáním příslušných investičních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_Ref115430707 \w \h  \* MERGEFORMAT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8.1</w:t>
      </w:r>
      <w:r w:rsidRPr="00615807">
        <w:rPr>
          <w:rFonts w:asciiTheme="majorHAnsi" w:hAnsiTheme="majorHAnsi"/>
          <w:szCs w:val="22"/>
        </w:rPr>
        <w:fldChar w:fldCharType="end"/>
      </w:r>
      <w:r w:rsidRPr="00531B8D">
        <w:rPr>
          <w:rFonts w:asciiTheme="majorHAnsi" w:hAnsiTheme="majorHAnsi"/>
          <w:szCs w:val="22"/>
        </w:rPr>
        <w:t xml:space="preserve">. </w:t>
      </w:r>
    </w:p>
    <w:p w14:paraId="7F68E35A" w14:textId="6E66EA73" w:rsidR="00615807" w:rsidRPr="00A47BB4" w:rsidRDefault="00615807" w:rsidP="00A47BB4">
      <w:pPr>
        <w:pStyle w:val="Nadpis2"/>
        <w:ind w:left="397" w:hanging="397"/>
        <w:rPr>
          <w:rFonts w:asciiTheme="majorHAnsi" w:hAnsiTheme="majorHAnsi"/>
          <w:szCs w:val="22"/>
        </w:rPr>
      </w:pPr>
      <w:r w:rsidRPr="00531B8D">
        <w:rPr>
          <w:rFonts w:asciiTheme="majorHAnsi" w:hAnsiTheme="majorHAnsi"/>
          <w:szCs w:val="22"/>
        </w:rPr>
        <w:t xml:space="preserve">Klient se dále zavazuje poskytnout ESCO v souvislosti s postoupením pohledávek dle tohoto článku smlouvy nezbytnou součinnost, spočívající zejména v poskytnutí písemného uznání závazku (dluhu) Klienta na zaplacení ceny základních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_Ref115431275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17</w:t>
      </w:r>
      <w:r w:rsidRPr="00615807">
        <w:rPr>
          <w:rFonts w:asciiTheme="majorHAnsi" w:hAnsiTheme="majorHAnsi"/>
          <w:szCs w:val="22"/>
        </w:rPr>
        <w:fldChar w:fldCharType="end"/>
      </w:r>
      <w:r w:rsidRPr="00531B8D">
        <w:rPr>
          <w:rFonts w:asciiTheme="majorHAnsi" w:hAnsiTheme="majorHAnsi"/>
          <w:szCs w:val="22"/>
        </w:rPr>
        <w:t xml:space="preserve">, souvisejících finančních nákladů dle </w:t>
      </w:r>
      <w:r w:rsidRPr="00615807">
        <w:rPr>
          <w:rFonts w:asciiTheme="majorHAnsi" w:hAnsiTheme="majorHAnsi"/>
          <w:szCs w:val="22"/>
        </w:rPr>
        <w:fldChar w:fldCharType="begin"/>
      </w:r>
      <w:r w:rsidRPr="00615807">
        <w:rPr>
          <w:rFonts w:asciiTheme="majorHAnsi" w:hAnsiTheme="majorHAnsi"/>
          <w:szCs w:val="22"/>
        </w:rPr>
        <w:instrText xml:space="preserve"> REF _Ref115431277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18</w:t>
      </w:r>
      <w:r w:rsidRPr="00615807">
        <w:rPr>
          <w:rFonts w:asciiTheme="majorHAnsi" w:hAnsiTheme="majorHAnsi"/>
          <w:szCs w:val="22"/>
        </w:rPr>
        <w:fldChar w:fldCharType="end"/>
      </w:r>
      <w:r w:rsidRPr="00531B8D">
        <w:rPr>
          <w:rFonts w:asciiTheme="majorHAnsi" w:hAnsiTheme="majorHAnsi"/>
          <w:szCs w:val="22"/>
        </w:rPr>
        <w:t xml:space="preserve">, </w:t>
      </w:r>
      <w:bookmarkStart w:id="157" w:name="_Hlk101239882"/>
      <w:r w:rsidRPr="00531B8D">
        <w:rPr>
          <w:rFonts w:asciiTheme="majorHAnsi" w:hAnsiTheme="majorHAnsi"/>
          <w:szCs w:val="22"/>
        </w:rPr>
        <w:t xml:space="preserve">ceny doporučených dodatečných opatření dle </w:t>
      </w:r>
      <w:bookmarkEnd w:id="157"/>
      <w:r w:rsidRPr="00615807">
        <w:rPr>
          <w:rFonts w:asciiTheme="majorHAnsi" w:hAnsiTheme="majorHAnsi"/>
          <w:szCs w:val="22"/>
        </w:rPr>
        <w:fldChar w:fldCharType="begin"/>
      </w:r>
      <w:r w:rsidRPr="00615807">
        <w:rPr>
          <w:rFonts w:asciiTheme="majorHAnsi" w:hAnsiTheme="majorHAnsi"/>
          <w:szCs w:val="22"/>
        </w:rPr>
        <w:instrText xml:space="preserve"> REF _Ref115431299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13</w:t>
      </w:r>
      <w:r w:rsidRPr="00615807">
        <w:rPr>
          <w:rFonts w:asciiTheme="majorHAnsi" w:hAnsiTheme="majorHAnsi"/>
          <w:szCs w:val="22"/>
        </w:rPr>
        <w:fldChar w:fldCharType="end"/>
      </w:r>
      <w:r w:rsidRPr="00462B34">
        <w:rPr>
          <w:rFonts w:asciiTheme="majorHAnsi" w:hAnsiTheme="majorHAnsi"/>
          <w:szCs w:val="22"/>
        </w:rPr>
        <w:t>,</w:t>
      </w:r>
      <w:r w:rsidRPr="00531B8D">
        <w:rPr>
          <w:rFonts w:asciiTheme="majorHAnsi" w:hAnsiTheme="majorHAnsi"/>
          <w:szCs w:val="22"/>
        </w:rPr>
        <w:t xml:space="preserve">, a dále </w:t>
      </w:r>
      <w:r w:rsidR="000909EA">
        <w:rPr>
          <w:rFonts w:asciiTheme="majorHAnsi" w:hAnsiTheme="majorHAnsi"/>
          <w:szCs w:val="22"/>
        </w:rPr>
        <w:t xml:space="preserve">jestli to bude vyžadováno ze strany poskytovatele dotace také </w:t>
      </w:r>
      <w:r w:rsidRPr="00531B8D">
        <w:rPr>
          <w:rFonts w:asciiTheme="majorHAnsi" w:hAnsiTheme="majorHAnsi"/>
          <w:szCs w:val="22"/>
        </w:rPr>
        <w:t>povinnosti uzavřít „</w:t>
      </w:r>
      <w:r w:rsidRPr="00531B8D">
        <w:rPr>
          <w:rFonts w:asciiTheme="majorHAnsi" w:hAnsiTheme="majorHAnsi"/>
          <w:i/>
          <w:iCs w:val="0"/>
        </w:rPr>
        <w:t>Dohodu o společném postupu stran</w:t>
      </w:r>
      <w:r w:rsidRPr="00531B8D">
        <w:rPr>
          <w:rFonts w:asciiTheme="majorHAnsi" w:hAnsiTheme="majorHAnsi"/>
        </w:rPr>
        <w:t xml:space="preserve"> </w:t>
      </w:r>
      <w:r w:rsidRPr="00531B8D">
        <w:rPr>
          <w:rFonts w:asciiTheme="majorHAnsi" w:hAnsiTheme="majorHAnsi"/>
          <w:i/>
          <w:iCs w:val="0"/>
        </w:rPr>
        <w:t>(Trojdohoda)</w:t>
      </w:r>
      <w:r w:rsidRPr="00531B8D">
        <w:rPr>
          <w:rFonts w:asciiTheme="majorHAnsi" w:hAnsiTheme="majorHAnsi"/>
        </w:rPr>
        <w:t>“, jejíž vzorové znění tvoří přílohu č. 1</w:t>
      </w:r>
      <w:r>
        <w:rPr>
          <w:rFonts w:asciiTheme="majorHAnsi" w:hAnsiTheme="majorHAnsi"/>
        </w:rPr>
        <w:t>2</w:t>
      </w:r>
      <w:r w:rsidRPr="00531B8D">
        <w:rPr>
          <w:rFonts w:asciiTheme="majorHAnsi" w:hAnsiTheme="majorHAnsi"/>
        </w:rPr>
        <w:t xml:space="preserve">, uzavíranou mezi Klientem, ESCO a bankou (postupitelem) odkupující pohledávku vzniklou na základě realizace základních opatření a/nebo </w:t>
      </w:r>
      <w:r w:rsidRPr="00531B8D">
        <w:rPr>
          <w:rFonts w:asciiTheme="majorHAnsi" w:hAnsiTheme="majorHAnsi"/>
          <w:szCs w:val="22"/>
        </w:rPr>
        <w:t xml:space="preserve">doporučených dodatečných opatření, a to vše do </w:t>
      </w:r>
      <w:r>
        <w:rPr>
          <w:rFonts w:asciiTheme="majorHAnsi" w:hAnsiTheme="majorHAnsi"/>
          <w:szCs w:val="22"/>
        </w:rPr>
        <w:t>20</w:t>
      </w:r>
      <w:r w:rsidRPr="00531B8D">
        <w:rPr>
          <w:rFonts w:asciiTheme="majorHAnsi" w:hAnsiTheme="majorHAnsi"/>
          <w:szCs w:val="22"/>
        </w:rPr>
        <w:t xml:space="preserve"> dnů od obdržení písemné výzvy ESCO za předpokladu, že dojde k provedení příslušných opatření za podmínek dle této smlouvy potvrzeného předáním příslušných investičních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_Ref115430707 \w \h  \* MERGEFORMAT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8.1</w:t>
      </w:r>
      <w:r w:rsidRPr="00615807">
        <w:rPr>
          <w:rFonts w:asciiTheme="majorHAnsi" w:hAnsiTheme="majorHAnsi"/>
          <w:szCs w:val="22"/>
        </w:rPr>
        <w:fldChar w:fldCharType="end"/>
      </w:r>
      <w:r w:rsidR="000909EA">
        <w:rPr>
          <w:rFonts w:asciiTheme="majorHAnsi" w:hAnsiTheme="majorHAnsi"/>
          <w:szCs w:val="22"/>
        </w:rPr>
        <w:t>.</w:t>
      </w:r>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8" w:name="_Toc326522997"/>
      <w:r w:rsidRPr="00F27368">
        <w:rPr>
          <w:rFonts w:asciiTheme="majorHAnsi" w:hAnsiTheme="majorHAnsi"/>
        </w:rPr>
        <w:t>Vyšší moc</w:t>
      </w:r>
      <w:bookmarkEnd w:id="158"/>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7CFFE51B"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Za vyšší moc se však nepokládají okolnosti, jež vyplývají z osobních, zejména hospodářských poměrů povinné strany, a dále překážky plnění, které byla tato strana povinna překonat nebo </w:t>
      </w:r>
      <w:r w:rsidRPr="00F27368">
        <w:rPr>
          <w:rFonts w:asciiTheme="majorHAnsi" w:hAnsiTheme="majorHAnsi"/>
        </w:rPr>
        <w:lastRenderedPageBreak/>
        <w:t>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9" w:name="_Toc326522998"/>
      <w:r w:rsidRPr="00F27368">
        <w:rPr>
          <w:rFonts w:asciiTheme="majorHAnsi" w:hAnsiTheme="majorHAnsi"/>
        </w:rPr>
        <w:t>Náhrada škody</w:t>
      </w:r>
      <w:bookmarkEnd w:id="159"/>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77777777" w:rsidR="00E451C5" w:rsidRPr="00F27368"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60" w:name="_Toc380398787"/>
      <w:r w:rsidRPr="00F27368">
        <w:rPr>
          <w:rFonts w:asciiTheme="majorHAnsi" w:hAnsiTheme="majorHAnsi"/>
          <w:b w:val="0"/>
        </w:rPr>
        <w:br/>
      </w:r>
      <w:bookmarkStart w:id="161" w:name="_Toc326522999"/>
      <w:r w:rsidR="00451CC1" w:rsidRPr="00F27368">
        <w:rPr>
          <w:rFonts w:asciiTheme="majorHAnsi" w:hAnsiTheme="majorHAnsi"/>
        </w:rPr>
        <w:t>Pod</w:t>
      </w:r>
      <w:r w:rsidR="00E27556" w:rsidRPr="00F27368">
        <w:rPr>
          <w:rFonts w:asciiTheme="majorHAnsi" w:hAnsiTheme="majorHAnsi"/>
        </w:rPr>
        <w:t>dodávky</w:t>
      </w:r>
      <w:bookmarkEnd w:id="160"/>
      <w:bookmarkEnd w:id="161"/>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 xml:space="preserve">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w:t>
      </w:r>
      <w:r w:rsidRPr="00F27368">
        <w:rPr>
          <w:rFonts w:asciiTheme="majorHAnsi" w:hAnsiTheme="majorHAnsi"/>
        </w:rPr>
        <w:lastRenderedPageBreak/>
        <w:t>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62" w:name="_Toc303154046"/>
      <w:r w:rsidRPr="00F27368">
        <w:rPr>
          <w:rFonts w:asciiTheme="majorHAnsi" w:hAnsiTheme="majorHAnsi"/>
        </w:rPr>
        <w:br/>
        <w:t>Smluvní pokuty</w:t>
      </w:r>
      <w:bookmarkEnd w:id="162"/>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29D00CFC" w14:textId="4A13F556" w:rsidR="001C7BA1" w:rsidRDefault="005C3777" w:rsidP="00957080">
      <w:pPr>
        <w:pStyle w:val="Nadpis2"/>
        <w:rPr>
          <w:rFonts w:asciiTheme="majorHAnsi" w:hAnsiTheme="majorHAnsi"/>
        </w:rPr>
      </w:pPr>
      <w:r w:rsidRPr="00671F21">
        <w:rPr>
          <w:rFonts w:asciiTheme="majorHAnsi" w:hAnsiTheme="majorHAnsi"/>
        </w:rPr>
        <w:t xml:space="preserve">V případě prodlení ESCO s plněním jeho povinnosti </w:t>
      </w:r>
      <w:r w:rsidR="00DB1AF2" w:rsidRPr="00671F21">
        <w:rPr>
          <w:rFonts w:asciiTheme="majorHAnsi" w:hAnsiTheme="majorHAnsi"/>
        </w:rPr>
        <w:t>v</w:t>
      </w:r>
      <w:r w:rsidR="003A55B8" w:rsidRPr="00671F21">
        <w:rPr>
          <w:rFonts w:asciiTheme="majorHAnsi" w:hAnsiTheme="majorHAnsi"/>
        </w:rPr>
        <w:t xml:space="preserve"> případě existence </w:t>
      </w:r>
      <w:r w:rsidR="008F10FA" w:rsidRPr="00671F21">
        <w:rPr>
          <w:rFonts w:asciiTheme="majorHAnsi" w:hAnsiTheme="majorHAnsi"/>
        </w:rPr>
        <w:t xml:space="preserve">reklamované </w:t>
      </w:r>
      <w:r w:rsidR="003A55B8" w:rsidRPr="00671F21">
        <w:rPr>
          <w:rFonts w:asciiTheme="majorHAnsi" w:hAnsiTheme="majorHAnsi"/>
        </w:rPr>
        <w:t xml:space="preserve">vady základních investičních opatření bránících provozu objektu, nebo areálu </w:t>
      </w:r>
      <w:r w:rsidR="00ED09AB" w:rsidRPr="00671F21">
        <w:rPr>
          <w:rFonts w:asciiTheme="majorHAnsi" w:hAnsiTheme="majorHAnsi"/>
        </w:rPr>
        <w:t xml:space="preserve">a v této souvislosti </w:t>
      </w:r>
      <w:r w:rsidR="003A55B8" w:rsidRPr="00671F21">
        <w:rPr>
          <w:rFonts w:asciiTheme="majorHAnsi" w:hAnsiTheme="majorHAnsi"/>
        </w:rPr>
        <w:t>zprovoznit objekt nebo areál do [24]</w:t>
      </w:r>
      <w:r w:rsidR="00DB1AF2" w:rsidRPr="00671F21">
        <w:rPr>
          <w:rFonts w:asciiTheme="majorHAnsi" w:hAnsiTheme="majorHAnsi"/>
        </w:rPr>
        <w:t xml:space="preserve"> hodin od doby, kdy byla</w:t>
      </w:r>
      <w:r w:rsidR="003A55B8" w:rsidRPr="00671F21">
        <w:rPr>
          <w:rFonts w:asciiTheme="majorHAnsi" w:hAnsiTheme="majorHAnsi"/>
        </w:rPr>
        <w:t xml:space="preserve"> vada oznáme</w:t>
      </w:r>
      <w:r w:rsidR="00DB1AF2" w:rsidRPr="00671F21">
        <w:rPr>
          <w:rFonts w:asciiTheme="majorHAnsi" w:hAnsiTheme="majorHAnsi"/>
        </w:rPr>
        <w:t>na</w:t>
      </w:r>
      <w:r w:rsidR="006A6CA5" w:rsidRPr="00671F21">
        <w:rPr>
          <w:rFonts w:asciiTheme="majorHAnsi" w:hAnsiTheme="majorHAnsi"/>
        </w:rPr>
        <w:t>,</w:t>
      </w:r>
      <w:r w:rsidR="00B4545D" w:rsidRPr="00671F21">
        <w:rPr>
          <w:rFonts w:asciiTheme="majorHAnsi" w:hAnsiTheme="majorHAnsi"/>
        </w:rPr>
        <w:t xml:space="preserve"> pokud to technické podmínky objektivně umožňují</w:t>
      </w:r>
      <w:r w:rsidR="006A6CA5" w:rsidRPr="00671F21">
        <w:rPr>
          <w:rFonts w:asciiTheme="majorHAnsi" w:hAnsiTheme="majorHAnsi"/>
        </w:rPr>
        <w:t xml:space="preserve"> </w:t>
      </w:r>
      <w:r w:rsidR="00DB1AF2" w:rsidRPr="00671F21">
        <w:rPr>
          <w:rFonts w:asciiTheme="majorHAnsi" w:hAnsiTheme="majorHAnsi"/>
        </w:rPr>
        <w:t>(</w:t>
      </w:r>
      <w:r w:rsidR="00DB1AF2"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2D3B16"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C71559">
        <w:rPr>
          <w:rFonts w:asciiTheme="majorHAnsi" w:hAnsiTheme="majorHAnsi"/>
          <w:bCs w:val="0"/>
          <w:iCs w:val="0"/>
        </w:rPr>
        <w:t>Článek 9.7</w:t>
      </w:r>
      <w:r w:rsidR="00D127B4" w:rsidRPr="00671F21">
        <w:rPr>
          <w:rFonts w:asciiTheme="majorHAnsi" w:hAnsiTheme="majorHAnsi"/>
          <w:bCs w:val="0"/>
          <w:iCs w:val="0"/>
        </w:rPr>
        <w:fldChar w:fldCharType="end"/>
      </w:r>
      <w:r w:rsidR="004E5F8D" w:rsidRPr="00671F21">
        <w:rPr>
          <w:rFonts w:asciiTheme="majorHAnsi" w:hAnsiTheme="majorHAnsi"/>
        </w:rPr>
        <w:t>)</w:t>
      </w:r>
      <w:r w:rsidR="001C7BA1" w:rsidRPr="00671F21">
        <w:rPr>
          <w:rFonts w:asciiTheme="majorHAnsi" w:hAnsiTheme="majorHAnsi"/>
        </w:rPr>
        <w:t xml:space="preserve">, a nebo </w:t>
      </w:r>
      <w:r w:rsidR="00EA4F1B" w:rsidRPr="00671F21">
        <w:rPr>
          <w:rFonts w:asciiTheme="majorHAnsi" w:hAnsiTheme="majorHAnsi"/>
        </w:rPr>
        <w:t xml:space="preserve">se </w:t>
      </w:r>
      <w:r w:rsidR="001C7BA1" w:rsidRPr="00671F21">
        <w:rPr>
          <w:rFonts w:asciiTheme="majorHAnsi" w:hAnsiTheme="majorHAnsi"/>
        </w:rPr>
        <w:t>zahájením prací</w:t>
      </w:r>
      <w:r w:rsidR="005220F2" w:rsidRPr="00671F21">
        <w:rPr>
          <w:rFonts w:asciiTheme="majorHAnsi" w:hAnsiTheme="majorHAnsi"/>
        </w:rPr>
        <w:t xml:space="preserve"> po dobu delší než [5] dnů</w:t>
      </w:r>
      <w:r w:rsidR="00EA4F1B" w:rsidRPr="00671F21">
        <w:rPr>
          <w:rFonts w:asciiTheme="majorHAnsi" w:hAnsiTheme="majorHAnsi"/>
        </w:rPr>
        <w:t xml:space="preserve"> (</w:t>
      </w:r>
      <w:r w:rsidR="00EA4F1B"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EA4F1B"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C71559">
        <w:rPr>
          <w:rFonts w:asciiTheme="majorHAnsi" w:hAnsiTheme="majorHAnsi"/>
          <w:bCs w:val="0"/>
          <w:iCs w:val="0"/>
        </w:rPr>
        <w:t>Článek 9.7</w:t>
      </w:r>
      <w:r w:rsidR="00D127B4" w:rsidRPr="00671F21">
        <w:rPr>
          <w:rFonts w:asciiTheme="majorHAnsi" w:hAnsiTheme="majorHAnsi"/>
          <w:bCs w:val="0"/>
          <w:iCs w:val="0"/>
        </w:rPr>
        <w:fldChar w:fldCharType="end"/>
      </w:r>
      <w:r w:rsidR="00EA4F1B" w:rsidRPr="00671F21">
        <w:rPr>
          <w:rFonts w:asciiTheme="majorHAnsi" w:hAnsiTheme="majorHAnsi"/>
        </w:rPr>
        <w:t>),</w:t>
      </w:r>
      <w:r w:rsidR="00D41E62" w:rsidRPr="00671F21">
        <w:rPr>
          <w:rFonts w:asciiTheme="majorHAnsi" w:hAnsiTheme="majorHAnsi"/>
        </w:rPr>
        <w:t xml:space="preserve"> </w:t>
      </w:r>
      <w:r w:rsidR="008351D9" w:rsidRPr="00671F21">
        <w:rPr>
          <w:rFonts w:asciiTheme="majorHAnsi" w:hAnsiTheme="majorHAnsi"/>
        </w:rPr>
        <w:t>ESCO</w:t>
      </w:r>
      <w:r w:rsidR="00274647" w:rsidRPr="00671F21">
        <w:rPr>
          <w:rFonts w:asciiTheme="majorHAnsi" w:hAnsiTheme="majorHAnsi"/>
        </w:rPr>
        <w:t xml:space="preserve"> je</w:t>
      </w:r>
      <w:r w:rsidR="008351D9" w:rsidRPr="00671F21">
        <w:rPr>
          <w:rFonts w:asciiTheme="majorHAnsi" w:hAnsiTheme="majorHAnsi"/>
        </w:rPr>
        <w:t xml:space="preserve"> povinna uhradit Klientovi smluvní pokutu ve výši </w:t>
      </w:r>
      <w:r w:rsidR="005B1B9C" w:rsidRPr="00671F21">
        <w:rPr>
          <w:rFonts w:asciiTheme="majorHAnsi" w:hAnsiTheme="majorHAnsi"/>
        </w:rPr>
        <w:t>5 000,- Kč (slovy pět tisíc</w:t>
      </w:r>
      <w:r w:rsidR="008351D9" w:rsidRPr="00671F21">
        <w:rPr>
          <w:rFonts w:asciiTheme="majorHAnsi" w:hAnsiTheme="majorHAnsi"/>
        </w:rPr>
        <w:t xml:space="preserve"> korun českých bez DPH), a to za každý případ porušení</w:t>
      </w:r>
      <w:r w:rsidR="00C01A69" w:rsidRPr="00671F21">
        <w:rPr>
          <w:rFonts w:asciiTheme="majorHAnsi" w:hAnsiTheme="majorHAnsi"/>
        </w:rPr>
        <w:t>.</w:t>
      </w:r>
      <w:r w:rsidR="002D3B16" w:rsidRPr="00671F21">
        <w:rPr>
          <w:rFonts w:asciiTheme="majorHAnsi" w:hAnsiTheme="majorHAnsi"/>
        </w:rPr>
        <w:t xml:space="preserve"> </w:t>
      </w:r>
      <w:r w:rsidR="009F73DF">
        <w:rPr>
          <w:rFonts w:asciiTheme="majorHAnsi" w:hAnsiTheme="majorHAnsi"/>
        </w:rPr>
        <w:t>Osobitě, 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C71559">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2D8EF890"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V případě prodlení Klienta s poskytnutím součinnosti a s plněním dalších jeho </w:t>
      </w:r>
      <w:r w:rsidR="007D4E61" w:rsidRPr="00671F21">
        <w:rPr>
          <w:rFonts w:asciiTheme="majorHAnsi" w:hAnsiTheme="majorHAnsi"/>
        </w:rPr>
        <w:t xml:space="preserve">nepeněžitých </w:t>
      </w:r>
      <w:r w:rsidRPr="00671F21">
        <w:rPr>
          <w:rFonts w:asciiTheme="majorHAnsi" w:hAnsiTheme="majorHAnsi"/>
        </w:rPr>
        <w:t xml:space="preserve">povinností či jiného porušení </w:t>
      </w:r>
      <w:r w:rsidR="007D4E61" w:rsidRPr="00671F21">
        <w:rPr>
          <w:rFonts w:asciiTheme="majorHAnsi" w:hAnsiTheme="majorHAnsi"/>
        </w:rPr>
        <w:t xml:space="preserve">nepeněžitých </w:t>
      </w:r>
      <w:r w:rsidRPr="00671F21">
        <w:rPr>
          <w:rFonts w:asciiTheme="majorHAnsi" w:hAnsiTheme="majorHAnsi"/>
        </w:rPr>
        <w:t>povinností stanovených touto smlouvou je Klient povinen uhradit ESCO smluvní pokutu ve</w:t>
      </w:r>
      <w:r w:rsidR="008D5A6B" w:rsidRPr="00671F21">
        <w:rPr>
          <w:rFonts w:asciiTheme="majorHAnsi" w:hAnsiTheme="majorHAnsi"/>
        </w:rPr>
        <w:t xml:space="preserve"> výši</w:t>
      </w:r>
      <w:r w:rsidRPr="00671F21">
        <w:rPr>
          <w:rFonts w:asciiTheme="majorHAnsi" w:hAnsiTheme="majorHAnsi"/>
        </w:rPr>
        <w:t xml:space="preserve"> </w:t>
      </w:r>
      <w:r w:rsidR="005B1B9C" w:rsidRPr="00671F21">
        <w:rPr>
          <w:rFonts w:asciiTheme="majorHAnsi" w:hAnsiTheme="majorHAnsi"/>
        </w:rPr>
        <w:t>5 000,- Kč (slovy pět tisíc korun českých bez DPH</w:t>
      </w:r>
      <w:r w:rsidRPr="00671F21">
        <w:rPr>
          <w:rFonts w:asciiTheme="majorHAnsi" w:hAnsiTheme="majorHAnsi"/>
        </w:rPr>
        <w:t>), a to za každý případ porušení.</w:t>
      </w:r>
    </w:p>
    <w:p w14:paraId="60E27E0F" w14:textId="77777777" w:rsidR="00E34B9A" w:rsidRPr="00F27368" w:rsidRDefault="00E34B9A" w:rsidP="00957080">
      <w:pPr>
        <w:pStyle w:val="Nadpis2"/>
        <w:rPr>
          <w:rFonts w:asciiTheme="majorHAnsi" w:hAnsiTheme="majorHAnsi"/>
        </w:rPr>
      </w:pPr>
      <w:bookmarkStart w:id="163"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4CDE2441"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Pr="00F27368">
        <w:rPr>
          <w:rFonts w:asciiTheme="majorHAnsi" w:hAnsiTheme="majorHAnsi"/>
        </w:rPr>
        <w:t>21</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63"/>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10% ceny základních investičních opatření bez DPH.</w:t>
      </w:r>
    </w:p>
    <w:p w14:paraId="791F004D" w14:textId="41B43141" w:rsidR="00BB128E" w:rsidRPr="00F27368"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4" w:name="_Ref238892302"/>
      <w:bookmarkStart w:id="165" w:name="_Toc326523000"/>
      <w:bookmarkStart w:id="166" w:name="_Ref75426144"/>
      <w:r w:rsidRPr="00F27368">
        <w:rPr>
          <w:rFonts w:asciiTheme="majorHAnsi" w:hAnsiTheme="majorHAnsi"/>
        </w:rPr>
        <w:t>Trvání smlouvy</w:t>
      </w:r>
      <w:bookmarkEnd w:id="164"/>
      <w:bookmarkEnd w:id="165"/>
      <w:bookmarkEnd w:id="166"/>
    </w:p>
    <w:p w14:paraId="11C589A3" w14:textId="77777777" w:rsidR="0069741E" w:rsidRPr="00F27368" w:rsidRDefault="00705D03" w:rsidP="00957080">
      <w:pPr>
        <w:pStyle w:val="Nadpis2"/>
        <w:rPr>
          <w:rFonts w:asciiTheme="majorHAnsi" w:hAnsiTheme="majorHAnsi"/>
        </w:rPr>
      </w:pPr>
      <w:bookmarkStart w:id="167" w:name="_Toc55976994"/>
      <w:r w:rsidRPr="00F27368">
        <w:rPr>
          <w:rFonts w:asciiTheme="majorHAnsi" w:hAnsiTheme="majorHAnsi"/>
        </w:rPr>
        <w:t xml:space="preserve">Tato smlouva zaniká naplněním předmětu a účelu této smlouvy v souladu s harmonogramem realizace projektu.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168" w:name="_Ref442695493"/>
      <w:bookmarkStart w:id="169" w:name="_Ref469102411"/>
      <w:r w:rsidRPr="00F27368">
        <w:rPr>
          <w:rFonts w:asciiTheme="majorHAnsi" w:hAnsiTheme="majorHAnsi"/>
        </w:rPr>
        <w:t>písemným odstoupením</w:t>
      </w:r>
      <w:bookmarkEnd w:id="168"/>
      <w:bookmarkEnd w:id="169"/>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170" w:name="_Ref530573793"/>
      <w:r w:rsidRPr="00367DB3">
        <w:rPr>
          <w:rFonts w:asciiTheme="majorHAnsi" w:hAnsiTheme="majorHAnsi"/>
        </w:rPr>
        <w:t>Každá ze smluvních stran je oprávněna odstoupit od této smlouvy</w:t>
      </w:r>
      <w:bookmarkEnd w:id="167"/>
      <w:r w:rsidRPr="00367DB3">
        <w:rPr>
          <w:rFonts w:asciiTheme="majorHAnsi" w:hAnsiTheme="majorHAnsi"/>
        </w:rPr>
        <w:t>:</w:t>
      </w:r>
      <w:bookmarkEnd w:id="170"/>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171" w:name="_Ref238892284"/>
      <w:r w:rsidRPr="00F27368">
        <w:rPr>
          <w:rFonts w:asciiTheme="majorHAnsi" w:hAnsiTheme="majorHAnsi"/>
        </w:rPr>
        <w:t>v případě, že druhá smluvní strana podstatným způsobem porušila svoji smluvní nebo zákonnou povinnost.</w:t>
      </w:r>
      <w:bookmarkEnd w:id="171"/>
    </w:p>
    <w:p w14:paraId="42369634" w14:textId="76E9C3E9" w:rsidR="00FB1063" w:rsidRPr="00FB2824" w:rsidRDefault="00FB1063" w:rsidP="00957080">
      <w:pPr>
        <w:pStyle w:val="Nadpis2"/>
        <w:rPr>
          <w:rFonts w:asciiTheme="majorHAnsi" w:hAnsiTheme="majorHAnsi"/>
        </w:rPr>
      </w:pPr>
      <w:r w:rsidRPr="00FB2824">
        <w:rPr>
          <w:rFonts w:asciiTheme="majorHAnsi" w:hAnsiTheme="majorHAnsi"/>
        </w:rPr>
        <w:t>Klient je oprávn</w:t>
      </w:r>
      <w:r w:rsidR="00032330" w:rsidRPr="00FB2824">
        <w:rPr>
          <w:rFonts w:asciiTheme="majorHAnsi" w:hAnsiTheme="majorHAnsi"/>
        </w:rPr>
        <w:t>ěn odstoupit od této smlouvy také v případě, kdy by z</w:t>
      </w:r>
      <w:r w:rsidR="00032330" w:rsidRPr="00901EB3">
        <w:rPr>
          <w:rFonts w:asciiTheme="majorHAnsi" w:hAnsiTheme="majorHAnsi"/>
        </w:rPr>
        <w:t> jak</w:t>
      </w:r>
      <w:r w:rsidR="00032330" w:rsidRPr="00E24181">
        <w:rPr>
          <w:rFonts w:asciiTheme="majorHAnsi" w:hAnsiTheme="majorHAnsi"/>
        </w:rPr>
        <w:t>éhokoli důvodu po podpise této smlouvy</w:t>
      </w:r>
      <w:r w:rsidR="00901EB3">
        <w:rPr>
          <w:rFonts w:asciiTheme="majorHAnsi" w:hAnsiTheme="majorHAnsi"/>
        </w:rPr>
        <w:t xml:space="preserve"> </w:t>
      </w:r>
      <w:r w:rsidR="00032330" w:rsidRPr="00FB2824">
        <w:rPr>
          <w:rFonts w:asciiTheme="majorHAnsi" w:hAnsiTheme="majorHAnsi"/>
        </w:rPr>
        <w:t>došlo ke ztrátě možnosti financovaní</w:t>
      </w:r>
      <w:r w:rsidR="00E17817" w:rsidRPr="00FB2824">
        <w:rPr>
          <w:rFonts w:asciiTheme="majorHAnsi" w:hAnsiTheme="majorHAnsi"/>
        </w:rPr>
        <w:t xml:space="preserve"> smlouvy z</w:t>
      </w:r>
      <w:r w:rsidR="00032330" w:rsidRPr="00FB2824">
        <w:rPr>
          <w:rFonts w:asciiTheme="majorHAnsi" w:hAnsiTheme="majorHAnsi"/>
        </w:rPr>
        <w:t xml:space="preserve"> dotace (i z části)</w:t>
      </w:r>
      <w:r w:rsidR="00FB2824">
        <w:rPr>
          <w:rFonts w:asciiTheme="majorHAnsi" w:hAnsiTheme="majorHAnsi"/>
        </w:rPr>
        <w:t>. Na vypořádaní plnění v</w:t>
      </w:r>
      <w:r w:rsidR="00901EB3">
        <w:rPr>
          <w:rFonts w:asciiTheme="majorHAnsi" w:hAnsiTheme="majorHAnsi"/>
        </w:rPr>
        <w:t xml:space="preserve"> tomhle případě uplatní </w:t>
      </w:r>
      <w:r w:rsidR="00901EB3">
        <w:rPr>
          <w:rFonts w:asciiTheme="majorHAnsi" w:hAnsiTheme="majorHAnsi"/>
        </w:rPr>
        <w:fldChar w:fldCharType="begin"/>
      </w:r>
      <w:r w:rsidR="00901EB3">
        <w:rPr>
          <w:rFonts w:asciiTheme="majorHAnsi" w:hAnsiTheme="majorHAnsi"/>
        </w:rPr>
        <w:instrText xml:space="preserve"> REF _Ref75426144 \r \h </w:instrText>
      </w:r>
      <w:r w:rsidR="00901EB3">
        <w:rPr>
          <w:rFonts w:asciiTheme="majorHAnsi" w:hAnsiTheme="majorHAnsi"/>
        </w:rPr>
      </w:r>
      <w:r w:rsidR="00901EB3">
        <w:rPr>
          <w:rFonts w:asciiTheme="majorHAnsi" w:hAnsiTheme="majorHAnsi"/>
        </w:rPr>
        <w:fldChar w:fldCharType="separate"/>
      </w:r>
      <w:r w:rsidR="00C71559">
        <w:rPr>
          <w:rFonts w:asciiTheme="majorHAnsi" w:hAnsiTheme="majorHAnsi"/>
        </w:rPr>
        <w:t>Článek 39</w:t>
      </w:r>
      <w:r w:rsidR="00901EB3">
        <w:rPr>
          <w:rFonts w:asciiTheme="majorHAnsi" w:hAnsiTheme="majorHAnsi"/>
        </w:rPr>
        <w:fldChar w:fldCharType="end"/>
      </w:r>
      <w:r w:rsidR="00082EDD">
        <w:rPr>
          <w:rFonts w:asciiTheme="majorHAnsi" w:hAnsiTheme="majorHAnsi"/>
        </w:rPr>
        <w:t xml:space="preserve">, bod </w:t>
      </w:r>
      <w:r w:rsidR="00901EB3">
        <w:rPr>
          <w:rFonts w:asciiTheme="majorHAnsi" w:hAnsiTheme="majorHAnsi"/>
        </w:rPr>
        <w:fldChar w:fldCharType="begin"/>
      </w:r>
      <w:r w:rsidR="00901EB3">
        <w:rPr>
          <w:rFonts w:asciiTheme="majorHAnsi" w:hAnsiTheme="majorHAnsi"/>
        </w:rPr>
        <w:instrText xml:space="preserve"> REF _Ref75426134 \r \h </w:instrText>
      </w:r>
      <w:r w:rsidR="00901EB3">
        <w:rPr>
          <w:rFonts w:asciiTheme="majorHAnsi" w:hAnsiTheme="majorHAnsi"/>
        </w:rPr>
      </w:r>
      <w:r w:rsidR="00901EB3">
        <w:rPr>
          <w:rFonts w:asciiTheme="majorHAnsi" w:hAnsiTheme="majorHAnsi"/>
        </w:rPr>
        <w:fldChar w:fldCharType="separate"/>
      </w:r>
      <w:r w:rsidR="00C71559">
        <w:rPr>
          <w:rFonts w:asciiTheme="majorHAnsi" w:hAnsiTheme="majorHAnsi"/>
        </w:rPr>
        <w:t>7</w:t>
      </w:r>
      <w:r w:rsidR="00901EB3">
        <w:rPr>
          <w:rFonts w:asciiTheme="majorHAnsi" w:hAnsiTheme="majorHAnsi"/>
        </w:rPr>
        <w:fldChar w:fldCharType="end"/>
      </w:r>
      <w:r w:rsidR="00901EB3">
        <w:rPr>
          <w:rFonts w:asciiTheme="majorHAnsi" w:hAnsiTheme="majorHAnsi"/>
        </w:rPr>
        <w:t>)</w:t>
      </w:r>
      <w:r w:rsidR="00082EDD" w:rsidRPr="00082EDD">
        <w:rPr>
          <w:rFonts w:asciiTheme="majorHAnsi" w:hAnsiTheme="majorHAnsi"/>
        </w:rPr>
        <w:t xml:space="preserve"> </w:t>
      </w:r>
      <w:r w:rsidR="00082EDD">
        <w:rPr>
          <w:rFonts w:asciiTheme="majorHAnsi" w:hAnsiTheme="majorHAnsi"/>
        </w:rPr>
        <w:fldChar w:fldCharType="begin"/>
      </w:r>
      <w:r w:rsidR="00082EDD">
        <w:rPr>
          <w:rFonts w:asciiTheme="majorHAnsi" w:hAnsiTheme="majorHAnsi"/>
        </w:rPr>
        <w:instrText xml:space="preserve"> REF _Ref75426132 \r \h </w:instrText>
      </w:r>
      <w:r w:rsidR="00082EDD">
        <w:rPr>
          <w:rFonts w:asciiTheme="majorHAnsi" w:hAnsiTheme="majorHAnsi"/>
        </w:rPr>
      </w:r>
      <w:r w:rsidR="00082EDD">
        <w:rPr>
          <w:rFonts w:asciiTheme="majorHAnsi" w:hAnsiTheme="majorHAnsi"/>
        </w:rPr>
        <w:fldChar w:fldCharType="separate"/>
      </w:r>
      <w:r w:rsidR="00C71559">
        <w:rPr>
          <w:rFonts w:asciiTheme="majorHAnsi" w:hAnsiTheme="majorHAnsi"/>
        </w:rPr>
        <w:t>a)</w:t>
      </w:r>
      <w:r w:rsidR="00082EDD">
        <w:rPr>
          <w:rFonts w:asciiTheme="majorHAnsi" w:hAnsiTheme="majorHAnsi"/>
        </w:rPr>
        <w:fldChar w:fldCharType="end"/>
      </w:r>
      <w:r w:rsidR="00082EDD">
        <w:rPr>
          <w:rFonts w:asciiTheme="majorHAnsi" w:hAnsiTheme="majorHAnsi"/>
        </w:rPr>
        <w:t>)</w:t>
      </w:r>
      <w:r w:rsidR="00901EB3">
        <w:rPr>
          <w:rFonts w:asciiTheme="majorHAnsi" w:hAnsiTheme="majorHAnsi"/>
        </w:rPr>
        <w:t xml:space="preserve"> níže.</w:t>
      </w:r>
    </w:p>
    <w:p w14:paraId="6175DC6D" w14:textId="0A177D82"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172"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172"/>
    </w:p>
    <w:p w14:paraId="5A16CB45" w14:textId="0201578D" w:rsidR="00184CCF" w:rsidRPr="0060782C" w:rsidRDefault="00F81353" w:rsidP="00F30234">
      <w:pPr>
        <w:pStyle w:val="Nadpis5"/>
        <w:numPr>
          <w:ilvl w:val="0"/>
          <w:numId w:val="31"/>
        </w:numPr>
        <w:ind w:left="964" w:hanging="567"/>
        <w:rPr>
          <w:rFonts w:asciiTheme="majorHAnsi" w:hAnsiTheme="majorHAnsi"/>
        </w:rPr>
      </w:pPr>
      <w:bookmarkStart w:id="173"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stanovení této ceny bude zpracován </w:t>
      </w:r>
      <w:r w:rsidR="004334EC" w:rsidRPr="0060782C">
        <w:rPr>
          <w:rFonts w:asciiTheme="majorHAnsi" w:hAnsiTheme="majorHAnsi"/>
        </w:rPr>
        <w:t>znalecký</w:t>
      </w:r>
      <w:r w:rsidR="00017EEE" w:rsidRPr="0060782C">
        <w:rPr>
          <w:rFonts w:asciiTheme="majorHAnsi" w:hAnsiTheme="majorHAnsi"/>
        </w:rPr>
        <w:t xml:space="preserve"> posudek</w:t>
      </w:r>
      <w:r w:rsidR="004334EC" w:rsidRPr="0060782C">
        <w:rPr>
          <w:rFonts w:asciiTheme="majorHAnsi" w:hAnsiTheme="majorHAnsi"/>
        </w:rPr>
        <w:t>,</w:t>
      </w:r>
      <w:r w:rsidR="00017EEE" w:rsidRPr="0060782C">
        <w:rPr>
          <w:rFonts w:asciiTheme="majorHAnsi" w:hAnsiTheme="majorHAnsi"/>
        </w:rPr>
        <w:t xml:space="preserve"> na jehož úhradu a výběr zpracovatele bude přiměřeně uplatněn </w:t>
      </w:r>
      <w:r w:rsidR="003924D6" w:rsidRPr="0060782C">
        <w:rPr>
          <w:rFonts w:asciiTheme="majorHAnsi" w:hAnsiTheme="majorHAnsi"/>
        </w:rPr>
        <w:fldChar w:fldCharType="begin"/>
      </w:r>
      <w:r w:rsidR="003924D6" w:rsidRPr="0060782C">
        <w:rPr>
          <w:rFonts w:asciiTheme="majorHAnsi" w:hAnsiTheme="majorHAnsi"/>
        </w:rPr>
        <w:instrText xml:space="preserve"> REF _Ref330840001 \r \h </w:instrText>
      </w:r>
      <w:r w:rsidR="0060782C">
        <w:rPr>
          <w:rFonts w:asciiTheme="majorHAnsi" w:hAnsiTheme="majorHAnsi"/>
        </w:rPr>
        <w:instrText xml:space="preserve"> \* MERGEFORMAT </w:instrText>
      </w:r>
      <w:r w:rsidR="003924D6" w:rsidRPr="0060782C">
        <w:rPr>
          <w:rFonts w:asciiTheme="majorHAnsi" w:hAnsiTheme="majorHAnsi"/>
        </w:rPr>
      </w:r>
      <w:r w:rsidR="003924D6" w:rsidRPr="0060782C">
        <w:rPr>
          <w:rFonts w:asciiTheme="majorHAnsi" w:hAnsiTheme="majorHAnsi"/>
        </w:rPr>
        <w:fldChar w:fldCharType="separate"/>
      </w:r>
      <w:r w:rsidR="00C71559">
        <w:rPr>
          <w:rFonts w:asciiTheme="majorHAnsi" w:hAnsiTheme="majorHAnsi"/>
        </w:rPr>
        <w:t>Článek 40.3</w:t>
      </w:r>
      <w:r w:rsidR="003924D6" w:rsidRPr="0060782C">
        <w:rPr>
          <w:rFonts w:asciiTheme="majorHAnsi" w:hAnsiTheme="majorHAnsi"/>
        </w:rPr>
        <w:fldChar w:fldCharType="end"/>
      </w:r>
      <w:r w:rsidR="004334EC" w:rsidRPr="0060782C">
        <w:rPr>
          <w:rFonts w:asciiTheme="majorHAnsi" w:hAnsiTheme="majorHAnsi"/>
        </w:rPr>
        <w:t>.</w:t>
      </w:r>
      <w:bookmarkEnd w:id="173"/>
      <w:r w:rsidR="00017EEE" w:rsidRPr="0060782C">
        <w:rPr>
          <w:rFonts w:asciiTheme="majorHAnsi" w:hAnsiTheme="majorHAnsi"/>
        </w:rPr>
        <w:t xml:space="preserve"> </w:t>
      </w:r>
    </w:p>
    <w:p w14:paraId="6C95E8B6" w14:textId="3BF6834D" w:rsidR="00EC3CFA" w:rsidRDefault="00EC3CFA" w:rsidP="00F30234">
      <w:pPr>
        <w:pStyle w:val="Nadpis5"/>
        <w:numPr>
          <w:ilvl w:val="0"/>
          <w:numId w:val="31"/>
        </w:numPr>
        <w:ind w:left="964" w:hanging="567"/>
        <w:rPr>
          <w:rFonts w:asciiTheme="majorHAnsi" w:hAnsiTheme="majorHAnsi"/>
        </w:rPr>
      </w:pPr>
      <w:r w:rsidRPr="00EC3CFA">
        <w:rPr>
          <w:rFonts w:asciiTheme="majorHAnsi" w:hAnsiTheme="majorHAnsi"/>
        </w:rPr>
        <w:t>b)</w:t>
      </w:r>
      <w:r w:rsidRPr="00EC3CFA">
        <w:rPr>
          <w:rFonts w:asciiTheme="majorHAnsi" w:hAnsiTheme="majorHAnsi"/>
        </w:rPr>
        <w:tab/>
        <w:t xml:space="preserve">ze strany Klienta v době poskytování garance, má ESCO právo na zaplacení všech pohledávek, na které měla nárok podle této smlouvy v souladu s </w:t>
      </w:r>
      <w:r>
        <w:rPr>
          <w:rFonts w:asciiTheme="majorHAnsi" w:hAnsiTheme="majorHAnsi"/>
        </w:rPr>
        <w:fldChar w:fldCharType="begin"/>
      </w:r>
      <w:r>
        <w:rPr>
          <w:rFonts w:asciiTheme="majorHAnsi" w:hAnsiTheme="majorHAnsi"/>
        </w:rPr>
        <w:instrText xml:space="preserve"> REF _Ref172276489 \r \h </w:instrText>
      </w:r>
      <w:r>
        <w:rPr>
          <w:rFonts w:asciiTheme="majorHAnsi" w:hAnsiTheme="majorHAnsi"/>
        </w:rPr>
      </w:r>
      <w:r>
        <w:rPr>
          <w:rFonts w:asciiTheme="majorHAnsi" w:hAnsiTheme="majorHAnsi"/>
        </w:rPr>
        <w:fldChar w:fldCharType="separate"/>
      </w:r>
      <w:r>
        <w:rPr>
          <w:rFonts w:asciiTheme="majorHAnsi" w:hAnsiTheme="majorHAnsi"/>
        </w:rPr>
        <w:t>Článek 25</w:t>
      </w:r>
      <w:r>
        <w:rPr>
          <w:rFonts w:asciiTheme="majorHAnsi" w:hAnsiTheme="majorHAnsi"/>
        </w:rPr>
        <w:fldChar w:fldCharType="end"/>
      </w:r>
      <w:r>
        <w:rPr>
          <w:rFonts w:asciiTheme="majorHAnsi" w:hAnsiTheme="majorHAnsi"/>
        </w:rPr>
        <w:t xml:space="preserve"> </w:t>
      </w:r>
      <w:r w:rsidRPr="00EC3CFA">
        <w:rPr>
          <w:rFonts w:asciiTheme="majorHAnsi" w:hAnsiTheme="majorHAnsi"/>
        </w:rPr>
        <w:t>kromě nákladů ESCO na předčasné splacení specifikovaných</w:t>
      </w:r>
      <w:r>
        <w:rPr>
          <w:rFonts w:asciiTheme="majorHAnsi" w:hAnsiTheme="majorHAnsi"/>
        </w:rPr>
        <w:t xml:space="preserve"> v </w:t>
      </w:r>
      <w:r>
        <w:rPr>
          <w:rFonts w:asciiTheme="majorHAnsi" w:hAnsiTheme="majorHAnsi"/>
        </w:rPr>
        <w:fldChar w:fldCharType="begin"/>
      </w:r>
      <w:r>
        <w:rPr>
          <w:rFonts w:asciiTheme="majorHAnsi" w:hAnsiTheme="majorHAnsi"/>
        </w:rPr>
        <w:instrText xml:space="preserve"> REF _Ref334175892 \r \h </w:instrText>
      </w:r>
      <w:r>
        <w:rPr>
          <w:rFonts w:asciiTheme="majorHAnsi" w:hAnsiTheme="majorHAnsi"/>
        </w:rPr>
      </w:r>
      <w:r>
        <w:rPr>
          <w:rFonts w:asciiTheme="majorHAnsi" w:hAnsiTheme="majorHAnsi"/>
        </w:rPr>
        <w:fldChar w:fldCharType="separate"/>
      </w:r>
      <w:r>
        <w:rPr>
          <w:rFonts w:asciiTheme="majorHAnsi" w:hAnsiTheme="majorHAnsi"/>
        </w:rPr>
        <w:t>Článek 25.1</w:t>
      </w:r>
      <w:r>
        <w:rPr>
          <w:rFonts w:asciiTheme="majorHAnsi" w:hAnsiTheme="majorHAnsi"/>
        </w:rPr>
        <w:fldChar w:fldCharType="end"/>
      </w:r>
      <w:r>
        <w:rPr>
          <w:rFonts w:asciiTheme="majorHAnsi" w:hAnsiTheme="majorHAnsi"/>
        </w:rPr>
        <w:t xml:space="preserve"> písm.</w:t>
      </w:r>
      <w:r w:rsidRPr="00EC3CFA">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_Ref337650811 \r \h </w:instrText>
      </w:r>
      <w:r>
        <w:rPr>
          <w:rFonts w:asciiTheme="majorHAnsi" w:hAnsiTheme="majorHAnsi"/>
        </w:rPr>
      </w:r>
      <w:r>
        <w:rPr>
          <w:rFonts w:asciiTheme="majorHAnsi" w:hAnsiTheme="majorHAnsi"/>
        </w:rPr>
        <w:fldChar w:fldCharType="separate"/>
      </w:r>
      <w:r>
        <w:rPr>
          <w:rFonts w:asciiTheme="majorHAnsi" w:hAnsiTheme="majorHAnsi"/>
        </w:rPr>
        <w:t>b)</w:t>
      </w:r>
      <w:r>
        <w:rPr>
          <w:rFonts w:asciiTheme="majorHAnsi" w:hAnsiTheme="majorHAnsi"/>
        </w:rPr>
        <w:fldChar w:fldCharType="end"/>
      </w:r>
      <w:r>
        <w:rPr>
          <w:rFonts w:asciiTheme="majorHAnsi" w:hAnsiTheme="majorHAnsi"/>
        </w:rPr>
        <w:t>;</w:t>
      </w:r>
    </w:p>
    <w:p w14:paraId="376E9A78" w14:textId="3C37C00A" w:rsidR="00EC3CFA" w:rsidRPr="00EC3CFA" w:rsidRDefault="00EC3CFA" w:rsidP="00EC3CFA">
      <w:pPr>
        <w:pStyle w:val="Nadpis5"/>
        <w:numPr>
          <w:ilvl w:val="0"/>
          <w:numId w:val="31"/>
        </w:numPr>
        <w:ind w:left="964" w:hanging="567"/>
        <w:rPr>
          <w:rFonts w:asciiTheme="majorHAnsi" w:hAnsiTheme="majorHAnsi"/>
        </w:rPr>
      </w:pPr>
      <w:r w:rsidRPr="00EC3CFA">
        <w:rPr>
          <w:rFonts w:asciiTheme="majorHAnsi" w:hAnsiTheme="majorHAnsi"/>
        </w:rPr>
        <w:t xml:space="preserve">ze strany ESCO v době poskytování garance, má ESCO právo na zaplacení všech pohledávek, na které měla nárok podle této smlouvy v souladu s </w:t>
      </w:r>
      <w:r>
        <w:rPr>
          <w:rFonts w:asciiTheme="majorHAnsi" w:hAnsiTheme="majorHAnsi"/>
        </w:rPr>
        <w:fldChar w:fldCharType="begin"/>
      </w:r>
      <w:r>
        <w:rPr>
          <w:rFonts w:asciiTheme="majorHAnsi" w:hAnsiTheme="majorHAnsi"/>
        </w:rPr>
        <w:instrText xml:space="preserve"> REF _Ref172276489 \r \h </w:instrText>
      </w:r>
      <w:r>
        <w:rPr>
          <w:rFonts w:asciiTheme="majorHAnsi" w:hAnsiTheme="majorHAnsi"/>
        </w:rPr>
      </w:r>
      <w:r>
        <w:rPr>
          <w:rFonts w:asciiTheme="majorHAnsi" w:hAnsiTheme="majorHAnsi"/>
        </w:rPr>
        <w:fldChar w:fldCharType="separate"/>
      </w:r>
      <w:r>
        <w:rPr>
          <w:rFonts w:asciiTheme="majorHAnsi" w:hAnsiTheme="majorHAnsi"/>
        </w:rPr>
        <w:t>Článek 25</w:t>
      </w:r>
      <w:r>
        <w:rPr>
          <w:rFonts w:asciiTheme="majorHAnsi" w:hAnsiTheme="majorHAnsi"/>
        </w:rPr>
        <w:fldChar w:fldCharType="end"/>
      </w:r>
      <w:r w:rsidRPr="00EC3CFA">
        <w:rPr>
          <w:rFonts w:asciiTheme="majorHAnsi" w:hAnsiTheme="majorHAnsi"/>
        </w:rPr>
        <w:t>.</w:t>
      </w:r>
    </w:p>
    <w:p w14:paraId="3780FB4C" w14:textId="65619B76" w:rsidR="00184CCF" w:rsidRPr="0060782C" w:rsidRDefault="00461C1A" w:rsidP="00F30234">
      <w:pPr>
        <w:pStyle w:val="Nadpis5"/>
        <w:numPr>
          <w:ilvl w:val="0"/>
          <w:numId w:val="31"/>
        </w:numPr>
        <w:ind w:left="964" w:hanging="567"/>
        <w:rPr>
          <w:rFonts w:asciiTheme="majorHAnsi" w:hAnsiTheme="majorHAnsi"/>
        </w:rPr>
      </w:pPr>
      <w:r w:rsidRPr="0060782C">
        <w:rPr>
          <w:rFonts w:asciiTheme="majorHAnsi" w:hAnsiTheme="majorHAnsi"/>
        </w:rPr>
        <w:t>v době poskytování garance</w:t>
      </w:r>
      <w:r w:rsidR="00AD223E" w:rsidRPr="0060782C">
        <w:rPr>
          <w:rFonts w:asciiTheme="majorHAnsi" w:hAnsiTheme="majorHAnsi"/>
        </w:rPr>
        <w:t>,</w:t>
      </w:r>
      <w:r w:rsidRPr="0060782C">
        <w:rPr>
          <w:rFonts w:asciiTheme="majorHAnsi" w:hAnsiTheme="majorHAnsi"/>
        </w:rPr>
        <w:t xml:space="preserve"> </w:t>
      </w:r>
      <w:r w:rsidR="00BA2519" w:rsidRPr="0060782C">
        <w:rPr>
          <w:rFonts w:asciiTheme="majorHAnsi" w:hAnsiTheme="majorHAnsi"/>
        </w:rPr>
        <w:t>ma</w:t>
      </w:r>
      <w:r w:rsidR="007F7830" w:rsidRPr="0060782C">
        <w:rPr>
          <w:rFonts w:asciiTheme="majorHAnsi" w:hAnsiTheme="majorHAnsi"/>
        </w:rPr>
        <w:t>jí</w:t>
      </w:r>
      <w:r w:rsidR="007E7D42" w:rsidRPr="0060782C">
        <w:rPr>
          <w:rFonts w:asciiTheme="majorHAnsi" w:hAnsiTheme="majorHAnsi"/>
        </w:rPr>
        <w:t xml:space="preserve"> </w:t>
      </w:r>
      <w:r w:rsidR="007F7830" w:rsidRPr="0060782C">
        <w:rPr>
          <w:rFonts w:asciiTheme="majorHAnsi" w:hAnsiTheme="majorHAnsi"/>
        </w:rPr>
        <w:t>sm</w:t>
      </w:r>
      <w:r w:rsidR="00E1618C" w:rsidRPr="0060782C">
        <w:rPr>
          <w:rFonts w:asciiTheme="majorHAnsi" w:hAnsiTheme="majorHAnsi"/>
        </w:rPr>
        <w:t xml:space="preserve">luvní strany </w:t>
      </w:r>
      <w:r w:rsidR="007E7D42" w:rsidRPr="0060782C">
        <w:rPr>
          <w:rFonts w:asciiTheme="majorHAnsi" w:hAnsiTheme="majorHAnsi"/>
        </w:rPr>
        <w:t xml:space="preserve">právo na zaplacení všech </w:t>
      </w:r>
      <w:r w:rsidR="00E1618C" w:rsidRPr="0060782C">
        <w:rPr>
          <w:rFonts w:asciiTheme="majorHAnsi" w:hAnsiTheme="majorHAnsi"/>
        </w:rPr>
        <w:t xml:space="preserve">oprávněných </w:t>
      </w:r>
      <w:r w:rsidR="007E7D42" w:rsidRPr="0060782C">
        <w:rPr>
          <w:rFonts w:asciiTheme="majorHAnsi" w:hAnsiTheme="majorHAnsi"/>
        </w:rPr>
        <w:t>pohledávek, na které</w:t>
      </w:r>
      <w:r w:rsidR="00403205" w:rsidRPr="0060782C">
        <w:rPr>
          <w:rFonts w:asciiTheme="majorHAnsi" w:hAnsiTheme="majorHAnsi"/>
        </w:rPr>
        <w:t xml:space="preserve"> by měly</w:t>
      </w:r>
      <w:r w:rsidR="007E7D42" w:rsidRPr="0060782C">
        <w:rPr>
          <w:rFonts w:asciiTheme="majorHAnsi" w:hAnsiTheme="majorHAnsi"/>
        </w:rPr>
        <w:t xml:space="preserve"> nárok</w:t>
      </w:r>
      <w:r w:rsidR="00C37A09" w:rsidRPr="0060782C">
        <w:rPr>
          <w:rFonts w:asciiTheme="majorHAnsi" w:hAnsiTheme="majorHAnsi"/>
        </w:rPr>
        <w:t xml:space="preserve"> za podmínek dle této smlouvy</w:t>
      </w:r>
      <w:r w:rsidR="003C3E01" w:rsidRPr="0060782C">
        <w:rPr>
          <w:rFonts w:asciiTheme="majorHAnsi" w:hAnsiTheme="majorHAnsi"/>
        </w:rPr>
        <w:t xml:space="preserve"> (tj. v případě ESCO cena za provedená opatření</w:t>
      </w:r>
      <w:r w:rsidR="00F85697" w:rsidRPr="0060782C">
        <w:rPr>
          <w:rFonts w:asciiTheme="majorHAnsi" w:hAnsiTheme="majorHAnsi"/>
        </w:rPr>
        <w:t>, finanční náklady</w:t>
      </w:r>
      <w:r w:rsidR="003C3E01" w:rsidRPr="0060782C">
        <w:rPr>
          <w:rFonts w:asciiTheme="majorHAnsi" w:hAnsiTheme="majorHAnsi"/>
        </w:rPr>
        <w:t xml:space="preserve"> a </w:t>
      </w:r>
      <w:r w:rsidR="00F85697" w:rsidRPr="0060782C">
        <w:rPr>
          <w:rFonts w:asciiTheme="majorHAnsi" w:hAnsiTheme="majorHAnsi"/>
        </w:rPr>
        <w:t xml:space="preserve">cena za </w:t>
      </w:r>
      <w:r w:rsidR="003C3E01" w:rsidRPr="0060782C">
        <w:rPr>
          <w:rFonts w:asciiTheme="majorHAnsi" w:hAnsiTheme="majorHAnsi"/>
        </w:rPr>
        <w:t>provedený energetických management</w:t>
      </w:r>
      <w:r w:rsidR="00F85697" w:rsidRPr="0060782C">
        <w:rPr>
          <w:rFonts w:asciiTheme="majorHAnsi" w:hAnsiTheme="majorHAnsi"/>
        </w:rPr>
        <w:t>, prémie</w:t>
      </w:r>
      <w:r w:rsidR="003C3E01" w:rsidRPr="0060782C">
        <w:rPr>
          <w:rFonts w:asciiTheme="majorHAnsi" w:hAnsiTheme="majorHAnsi"/>
        </w:rPr>
        <w:t>)</w:t>
      </w:r>
      <w:r w:rsidR="00C92F7C" w:rsidRPr="0060782C">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60782C">
        <w:rPr>
          <w:rFonts w:asciiTheme="majorHAnsi" w:hAnsiTheme="majorHAnsi"/>
        </w:rPr>
        <w:lastRenderedPageBreak/>
        <w:t>Výše uvedeným</w:t>
      </w:r>
      <w:r w:rsidRPr="00F27368">
        <w:rPr>
          <w:rFonts w:asciiTheme="majorHAnsi" w:hAnsiTheme="majorHAnsi"/>
        </w:rPr>
        <w:t xml:space="preserve"> nejsou dotčeny nároky Klienta vzniklé z odpovědnosti za vady, nároky smluvních stran vzniklé z titulu náhrady škody a smluvní pokuty.</w:t>
      </w:r>
    </w:p>
    <w:p w14:paraId="1B16116A" w14:textId="77777777" w:rsidR="00E1046D" w:rsidRPr="00F27368"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náhrady škody, smluvních pokut, zajištění, vzájemné komunikace a řešení sporů.</w:t>
      </w: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4" w:name="_Toc326523001"/>
      <w:bookmarkStart w:id="175" w:name="_Ref84498881"/>
      <w:r w:rsidRPr="00F27368">
        <w:rPr>
          <w:rFonts w:asciiTheme="majorHAnsi" w:hAnsiTheme="majorHAnsi"/>
        </w:rPr>
        <w:t>Řešení sporů</w:t>
      </w:r>
      <w:bookmarkEnd w:id="174"/>
      <w:bookmarkEnd w:id="175"/>
    </w:p>
    <w:p w14:paraId="7BF674E9" w14:textId="77777777" w:rsidR="00F81353" w:rsidRPr="00F27368" w:rsidRDefault="00F81353" w:rsidP="00957080">
      <w:pPr>
        <w:pStyle w:val="Nadpis2"/>
        <w:rPr>
          <w:rFonts w:asciiTheme="majorHAnsi" w:hAnsiTheme="majorHAnsi"/>
        </w:rPr>
      </w:pPr>
      <w:bookmarkStart w:id="176"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77" w:name="_Ref510191456"/>
      <w:bookmarkStart w:id="178" w:name="_Ref510191603"/>
      <w:r w:rsidRPr="00F27368">
        <w:rPr>
          <w:rFonts w:asciiTheme="majorHAnsi" w:hAnsiTheme="majorHAnsi"/>
        </w:rPr>
        <w:t>oprávněných osob, příp. statutárních orgánů či jeho členů.</w:t>
      </w:r>
      <w:bookmarkEnd w:id="176"/>
    </w:p>
    <w:p w14:paraId="38F00D93" w14:textId="1EFC689F" w:rsidR="00F81353" w:rsidRPr="00F27368" w:rsidRDefault="00F81353" w:rsidP="00957080">
      <w:pPr>
        <w:pStyle w:val="Nadpis2"/>
        <w:rPr>
          <w:rFonts w:asciiTheme="majorHAnsi" w:hAnsiTheme="majorHAnsi"/>
        </w:rPr>
      </w:pPr>
      <w:bookmarkStart w:id="179" w:name="_Ref152651880"/>
      <w:bookmarkStart w:id="180"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179"/>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08B24D7C"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181"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181"/>
    </w:p>
    <w:p w14:paraId="09655249" w14:textId="082BCD61" w:rsidR="00B40C29" w:rsidRPr="00F27368" w:rsidRDefault="006D79BA" w:rsidP="00A2287F">
      <w:pPr>
        <w:pStyle w:val="Nadpis2"/>
        <w:rPr>
          <w:rFonts w:asciiTheme="majorHAnsi" w:hAnsiTheme="majorHAnsi"/>
        </w:rPr>
      </w:pPr>
      <w:bookmarkStart w:id="182" w:name="_Ref333918836"/>
      <w:bookmarkStart w:id="183" w:name="_Ref453014381"/>
      <w:bookmarkEnd w:id="177"/>
      <w:bookmarkEnd w:id="178"/>
      <w:bookmarkEnd w:id="180"/>
      <w:r w:rsidRPr="00F27368" w:rsidDel="006D79BA">
        <w:rPr>
          <w:rFonts w:asciiTheme="majorHAnsi" w:hAnsiTheme="majorHAnsi"/>
        </w:rPr>
        <w:t xml:space="preserve"> </w:t>
      </w:r>
      <w:bookmarkEnd w:id="182"/>
      <w:bookmarkEnd w:id="183"/>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C71559" w:rsidRPr="00200124">
        <w:rPr>
          <w:rStyle w:val="Zvraznenie"/>
          <w:rFonts w:asciiTheme="majorHAnsi" w:hAnsiTheme="majorHAnsi"/>
          <w:i w:val="0"/>
        </w:rPr>
        <w:t>Článek 40.1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C71559" w:rsidRPr="00200124">
        <w:rPr>
          <w:rStyle w:val="Zvraznenie"/>
          <w:rFonts w:asciiTheme="majorHAnsi" w:hAnsiTheme="majorHAnsi"/>
          <w:i w:val="0"/>
        </w:rPr>
        <w:t>Článek 40.3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br/>
      </w:r>
      <w:bookmarkStart w:id="184" w:name="_Toc326523002"/>
      <w:r w:rsidRPr="00F27368">
        <w:rPr>
          <w:rFonts w:asciiTheme="majorHAnsi" w:hAnsiTheme="majorHAnsi"/>
        </w:rPr>
        <w:t>Závěrečná ustanovení</w:t>
      </w:r>
      <w:bookmarkEnd w:id="184"/>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Pokud se kterékoliv ustanovení této smlouvy nebo jeho část stane neplatným či nevynutitelným, nebude mít tato neplatnost vliv na platnost ostatních ustanovení smlouvy nebo jejich části, pokud </w:t>
      </w:r>
      <w:r w:rsidRPr="00F27368">
        <w:rPr>
          <w:rFonts w:asciiTheme="majorHAnsi" w:hAnsiTheme="majorHAnsi"/>
        </w:rPr>
        <w:lastRenderedPageBreak/>
        <w:t>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185"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85"/>
    </w:p>
    <w:p w14:paraId="0C23BFB0" w14:textId="2DAF0253"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w:t>
      </w:r>
      <w:r w:rsidR="00A954C2">
        <w:rPr>
          <w:rFonts w:asciiTheme="majorHAnsi" w:hAnsiTheme="majorHAnsi"/>
        </w:rPr>
        <w:t xml:space="preserve"> 4,</w:t>
      </w:r>
      <w:r w:rsidR="00A954C2" w:rsidRPr="00A954C2">
        <w:rPr>
          <w:rFonts w:asciiTheme="majorHAnsi" w:hAnsiTheme="majorHAnsi"/>
        </w:rPr>
        <w:t xml:space="preserve"> 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2DF8E413" w14:textId="344BCE9A" w:rsidR="006E6D05" w:rsidRPr="005C32CF" w:rsidRDefault="006E6D05" w:rsidP="00957080">
      <w:pPr>
        <w:pStyle w:val="Nadpis2"/>
        <w:rPr>
          <w:rFonts w:asciiTheme="majorHAnsi" w:hAnsiTheme="majorHAnsi"/>
          <w:szCs w:val="22"/>
        </w:rPr>
      </w:pPr>
      <w:r w:rsidRPr="005C32CF">
        <w:rPr>
          <w:rFonts w:asciiTheme="majorHAnsi" w:hAnsiTheme="majorHAnsi"/>
          <w:szCs w:val="22"/>
        </w:rPr>
        <w:t>Nedílnou součástí smlouvy jsou i VOP</w:t>
      </w:r>
      <w:r w:rsidR="00A67ACF" w:rsidRPr="005C32CF">
        <w:rPr>
          <w:rFonts w:asciiTheme="majorHAnsi" w:hAnsiTheme="majorHAnsi"/>
          <w:szCs w:val="22"/>
        </w:rPr>
        <w:t xml:space="preserve">, které tvoří přílohu č. 10 této smlouvy. Ustanovení </w:t>
      </w:r>
      <w:r w:rsidR="002A2E99" w:rsidRPr="005C32CF">
        <w:rPr>
          <w:rFonts w:asciiTheme="majorHAnsi" w:hAnsiTheme="majorHAnsi"/>
          <w:szCs w:val="22"/>
        </w:rPr>
        <w:t>téhle smlouvy mají před</w:t>
      </w:r>
      <w:r w:rsidR="00A67ACF" w:rsidRPr="005C32CF">
        <w:rPr>
          <w:rFonts w:asciiTheme="majorHAnsi" w:hAnsiTheme="majorHAnsi"/>
          <w:szCs w:val="22"/>
        </w:rPr>
        <w:t xml:space="preserve"> zněním VOP</w:t>
      </w:r>
      <w:r w:rsidR="002A2E99" w:rsidRPr="005C32CF">
        <w:rPr>
          <w:rFonts w:asciiTheme="majorHAnsi" w:hAnsiTheme="majorHAnsi"/>
          <w:szCs w:val="22"/>
        </w:rPr>
        <w:t xml:space="preserve"> přednost. </w:t>
      </w:r>
      <w:r w:rsidR="005822A4" w:rsidRPr="005C32CF">
        <w:rPr>
          <w:rFonts w:asciiTheme="majorHAnsi" w:hAnsiTheme="majorHAnsi"/>
          <w:szCs w:val="22"/>
        </w:rPr>
        <w:t>Podrobnosti ustanovují VOP.</w:t>
      </w:r>
    </w:p>
    <w:p w14:paraId="6BF88EB3" w14:textId="77777777"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p>
    <w:p w14:paraId="300F8AE2" w14:textId="77777777" w:rsidR="00210126" w:rsidRPr="000B4532"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Harmonogram realizace 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0651DA6E" w14:textId="410BF852" w:rsidR="0033375E" w:rsidRDefault="0033375E" w:rsidP="00161F1D">
      <w:pPr>
        <w:ind w:left="1418" w:hanging="1418"/>
        <w:rPr>
          <w:rFonts w:asciiTheme="majorHAnsi" w:hAnsiTheme="majorHAnsi"/>
        </w:rPr>
      </w:pPr>
      <w:r>
        <w:rPr>
          <w:rFonts w:asciiTheme="majorHAnsi" w:hAnsiTheme="majorHAnsi"/>
        </w:rPr>
        <w:t>Příloha č. 10</w:t>
      </w:r>
      <w:r>
        <w:rPr>
          <w:rFonts w:asciiTheme="majorHAnsi" w:hAnsiTheme="majorHAnsi"/>
        </w:rPr>
        <w:tab/>
        <w:t>Všeobecní obchodní podmínky</w:t>
      </w:r>
    </w:p>
    <w:p w14:paraId="6079B24B" w14:textId="2B7F8597" w:rsidR="008D2E1B" w:rsidRDefault="008D2E1B" w:rsidP="008D2E1B">
      <w:pPr>
        <w:ind w:left="1418" w:hanging="1418"/>
        <w:rPr>
          <w:rFonts w:asciiTheme="majorHAnsi" w:hAnsiTheme="majorHAnsi"/>
        </w:rPr>
      </w:pPr>
      <w:r w:rsidRPr="008D2E1B">
        <w:rPr>
          <w:rFonts w:asciiTheme="majorHAnsi" w:hAnsiTheme="majorHAnsi"/>
        </w:rPr>
        <w:lastRenderedPageBreak/>
        <w:t>Příloha č. 1</w:t>
      </w:r>
      <w:r>
        <w:rPr>
          <w:rFonts w:asciiTheme="majorHAnsi" w:hAnsiTheme="majorHAnsi"/>
        </w:rPr>
        <w:t>1</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4EB7F693" w14:textId="3CC9357B" w:rsidR="008A791A" w:rsidRDefault="008A791A" w:rsidP="008A791A">
      <w:pPr>
        <w:ind w:left="1418" w:hanging="1418"/>
        <w:rPr>
          <w:rFonts w:asciiTheme="majorHAnsi" w:hAnsiTheme="majorHAnsi"/>
        </w:rPr>
      </w:pPr>
      <w:r w:rsidRPr="008D2E1B">
        <w:rPr>
          <w:rFonts w:asciiTheme="majorHAnsi" w:hAnsiTheme="majorHAnsi"/>
        </w:rPr>
        <w:t>Příloha č. 1</w:t>
      </w:r>
      <w:r>
        <w:rPr>
          <w:rFonts w:asciiTheme="majorHAnsi" w:hAnsiTheme="majorHAnsi"/>
        </w:rPr>
        <w:t>2</w:t>
      </w:r>
      <w:r w:rsidRPr="008D2E1B">
        <w:rPr>
          <w:rFonts w:asciiTheme="majorHAnsi" w:hAnsiTheme="majorHAnsi"/>
        </w:rPr>
        <w:t xml:space="preserve"> </w:t>
      </w:r>
      <w:r w:rsidRPr="008D2E1B">
        <w:rPr>
          <w:rFonts w:asciiTheme="majorHAnsi" w:hAnsiTheme="majorHAnsi"/>
        </w:rPr>
        <w:tab/>
      </w:r>
      <w:r w:rsidR="00705498">
        <w:rPr>
          <w:rFonts w:asciiTheme="majorHAnsi" w:hAnsiTheme="majorHAnsi"/>
        </w:rPr>
        <w:t>Vzor d</w:t>
      </w:r>
      <w:r w:rsidRPr="008A791A">
        <w:rPr>
          <w:rFonts w:asciiTheme="majorHAnsi" w:hAnsiTheme="majorHAnsi"/>
        </w:rPr>
        <w:t xml:space="preserve">ohodu o společném postupu stran </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p w14:paraId="034228C0" w14:textId="77777777" w:rsidR="008D2E1B" w:rsidRPr="00F27368" w:rsidRDefault="008D2E1B" w:rsidP="00161F1D">
      <w:pPr>
        <w:ind w:left="1418" w:hanging="1418"/>
        <w:rPr>
          <w:rFonts w:asciiTheme="majorHAnsi" w:hAnsiTheme="majorHAnsi"/>
        </w:rPr>
      </w:pPr>
    </w:p>
    <w:p w14:paraId="25ED160B" w14:textId="77777777" w:rsidR="00161F1D" w:rsidRPr="00F27368" w:rsidRDefault="00161F1D">
      <w:pPr>
        <w:rPr>
          <w:rFonts w:asciiTheme="majorHAnsi" w:hAnsiTheme="majorHAnsi"/>
        </w:rPr>
      </w:pPr>
    </w:p>
    <w:p w14:paraId="3A64997B" w14:textId="77777777" w:rsidR="00A67600" w:rsidRPr="00F27368" w:rsidRDefault="00A67600">
      <w:pPr>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153323F7" w:rsidR="002553F8" w:rsidRPr="00F27368" w:rsidRDefault="002553F8" w:rsidP="006B6AF0">
            <w:pPr>
              <w:rPr>
                <w:rFonts w:asciiTheme="majorHAnsi" w:hAnsiTheme="majorHAnsi"/>
              </w:rPr>
            </w:pPr>
            <w:r w:rsidRPr="00F27368">
              <w:rPr>
                <w:rFonts w:asciiTheme="majorHAnsi" w:hAnsiTheme="majorHAnsi"/>
              </w:rPr>
              <w:t>V </w:t>
            </w:r>
            <w:r w:rsidR="00BA59BF" w:rsidRPr="00BA59BF">
              <w:rPr>
                <w:rFonts w:asciiTheme="majorHAnsi" w:hAnsiTheme="majorHAnsi"/>
              </w:rPr>
              <w:t xml:space="preserve">Ústí nad Labem, </w:t>
            </w:r>
            <w:r w:rsidRPr="00BA59BF">
              <w:rPr>
                <w:rFonts w:asciiTheme="majorHAnsi" w:hAnsiTheme="majorHAnsi"/>
              </w:rPr>
              <w:t>dne</w:t>
            </w:r>
            <w:r w:rsidR="006B6AF0" w:rsidRPr="00BA59BF">
              <w:rPr>
                <w:rFonts w:asciiTheme="majorHAnsi" w:hAnsiTheme="majorHAnsi"/>
              </w:rPr>
              <w:t xml:space="preserve">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663523AB" w:rsidR="002553F8" w:rsidRPr="00F27368" w:rsidRDefault="002553F8" w:rsidP="006B6AF0">
            <w:pPr>
              <w:rPr>
                <w:rFonts w:asciiTheme="majorHAnsi" w:hAnsiTheme="majorHAnsi"/>
              </w:rPr>
            </w:pPr>
            <w:r w:rsidRPr="00F27368">
              <w:rPr>
                <w:rFonts w:asciiTheme="majorHAnsi" w:hAnsiTheme="majorHAnsi"/>
              </w:rPr>
              <w:t>V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r w:rsidRPr="00517807">
              <w:rPr>
                <w:rFonts w:asciiTheme="majorHAnsi" w:hAnsiTheme="majorHAnsi" w:cs="Arial"/>
                <w:sz w:val="21"/>
                <w:szCs w:val="21"/>
                <w:highlight w:val="yellow"/>
              </w:rPr>
              <w:t xml:space="preserve">, dne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p>
        </w:tc>
      </w:tr>
    </w:tbl>
    <w:p w14:paraId="4918DD6B" w14:textId="77777777" w:rsidR="002553F8" w:rsidRPr="00F27368" w:rsidRDefault="002553F8">
      <w:pPr>
        <w:rPr>
          <w:rFonts w:asciiTheme="majorHAnsi" w:hAnsiTheme="majorHAnsi"/>
        </w:rPr>
      </w:pPr>
    </w:p>
    <w:p w14:paraId="59F33347" w14:textId="77777777" w:rsidR="002553F8" w:rsidRPr="00F27368" w:rsidRDefault="002553F8">
      <w:pPr>
        <w:rPr>
          <w:rFonts w:asciiTheme="majorHAnsi" w:hAnsiTheme="majorHAnsi"/>
        </w:rPr>
      </w:pPr>
    </w:p>
    <w:p w14:paraId="39E0AF8E" w14:textId="77777777" w:rsidR="002553F8" w:rsidRPr="00F27368" w:rsidRDefault="002553F8">
      <w:pPr>
        <w:rPr>
          <w:rFonts w:asciiTheme="majorHAnsi" w:hAnsiTheme="majorHAnsi"/>
        </w:rPr>
      </w:pPr>
    </w:p>
    <w:p w14:paraId="7BBBC01C" w14:textId="77777777" w:rsidR="002553F8" w:rsidRPr="00F27368" w:rsidRDefault="002553F8">
      <w:pPr>
        <w:rPr>
          <w:rFonts w:asciiTheme="majorHAnsi" w:hAnsiTheme="majorHAnsi"/>
        </w:rPr>
      </w:pPr>
    </w:p>
    <w:p w14:paraId="620309BA" w14:textId="77777777" w:rsidR="002553F8" w:rsidRPr="00F2736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2D74737B" w14:textId="77777777" w:rsidR="002553F8" w:rsidRDefault="00517807" w:rsidP="002553F8">
            <w:pPr>
              <w:pStyle w:val="RLdajeosmluvnstran"/>
              <w:spacing w:after="0"/>
              <w:jc w:val="left"/>
              <w:rPr>
                <w:rFonts w:asciiTheme="majorHAnsi" w:hAnsiTheme="majorHAnsi"/>
              </w:rPr>
            </w:pPr>
            <w:r>
              <w:rPr>
                <w:rFonts w:asciiTheme="majorHAnsi" w:eastAsia="Arial" w:hAnsiTheme="majorHAnsi" w:cs="Arial"/>
                <w:bCs/>
                <w:szCs w:val="22"/>
              </w:rPr>
              <w:t xml:space="preserve">Za </w:t>
            </w:r>
            <w:r>
              <w:rPr>
                <w:rFonts w:asciiTheme="majorHAnsi" w:hAnsiTheme="majorHAnsi"/>
                <w:highlight w:val="yellow"/>
              </w:rPr>
              <w:t>[</w:t>
            </w:r>
            <w:r>
              <w:rPr>
                <w:rFonts w:cs="Arial"/>
                <w:highlight w:val="yellow"/>
              </w:rPr>
              <w:t>●</w:t>
            </w:r>
            <w:r>
              <w:rPr>
                <w:rFonts w:asciiTheme="majorHAnsi" w:hAnsiTheme="majorHAnsi"/>
                <w:highlight w:val="yellow"/>
              </w:rPr>
              <w:t>]</w:t>
            </w:r>
          </w:p>
          <w:p w14:paraId="3D71C2A4" w14:textId="677F0FF8" w:rsidR="009215DA" w:rsidRPr="00F27368" w:rsidRDefault="009215DA" w:rsidP="002553F8">
            <w:pPr>
              <w:pStyle w:val="RLdajeosmluvnstran"/>
              <w:spacing w:after="0"/>
              <w:jc w:val="left"/>
              <w:rPr>
                <w:rFonts w:asciiTheme="majorHAnsi" w:eastAsia="Arial" w:hAnsiTheme="majorHAnsi" w:cs="Arial"/>
                <w:bCs/>
                <w:szCs w:val="22"/>
              </w:rPr>
            </w:pPr>
            <w:r w:rsidRPr="00791C8C">
              <w:rPr>
                <w:rFonts w:asciiTheme="majorHAnsi" w:hAnsiTheme="majorHAnsi"/>
                <w:highlight w:val="yellow"/>
              </w:rPr>
              <w:t>[</w:t>
            </w:r>
            <w:r w:rsidRPr="00791C8C">
              <w:rPr>
                <w:rFonts w:cs="Arial"/>
                <w:highlight w:val="yellow"/>
              </w:rPr>
              <w:t>●</w:t>
            </w:r>
            <w:r w:rsidRPr="00791C8C">
              <w:rPr>
                <w:rFonts w:asciiTheme="majorHAnsi" w:hAnsiTheme="majorHAnsi"/>
                <w:highlight w:val="yellow"/>
              </w:rPr>
              <w:t>]</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617A3FB6" w14:textId="77777777" w:rsidR="00517807" w:rsidRDefault="00517807" w:rsidP="002553F8">
            <w:pPr>
              <w:pStyle w:val="RLdajeosmluvnstran"/>
              <w:spacing w:after="0"/>
              <w:jc w:val="left"/>
              <w:rPr>
                <w:rFonts w:asciiTheme="majorHAnsi" w:hAnsiTheme="majorHAnsi"/>
              </w:rPr>
            </w:pPr>
            <w:r>
              <w:rPr>
                <w:rFonts w:asciiTheme="majorHAnsi" w:eastAsia="Arial" w:hAnsiTheme="majorHAnsi" w:cs="Arial"/>
                <w:bCs/>
                <w:szCs w:val="22"/>
              </w:rPr>
              <w:t xml:space="preserve">Za </w:t>
            </w:r>
            <w:r>
              <w:rPr>
                <w:rFonts w:asciiTheme="majorHAnsi" w:hAnsiTheme="majorHAnsi"/>
                <w:highlight w:val="yellow"/>
              </w:rPr>
              <w:t>[</w:t>
            </w:r>
            <w:r>
              <w:rPr>
                <w:rFonts w:cs="Arial"/>
                <w:highlight w:val="yellow"/>
              </w:rPr>
              <w:t>●</w:t>
            </w:r>
            <w:r>
              <w:rPr>
                <w:rFonts w:asciiTheme="majorHAnsi" w:hAnsiTheme="majorHAnsi"/>
                <w:highlight w:val="yellow"/>
              </w:rPr>
              <w:t>]</w:t>
            </w:r>
          </w:p>
          <w:p w14:paraId="7D637191" w14:textId="7F7F7DCE" w:rsidR="002553F8" w:rsidRPr="00F27368" w:rsidRDefault="00517807" w:rsidP="002553F8">
            <w:pPr>
              <w:pStyle w:val="RLdajeosmluvnstran"/>
              <w:spacing w:after="0"/>
              <w:jc w:val="left"/>
              <w:rPr>
                <w:rFonts w:asciiTheme="majorHAnsi" w:eastAsia="Arial" w:hAnsiTheme="majorHAnsi" w:cs="Arial"/>
                <w:bCs/>
                <w:szCs w:val="22"/>
              </w:rPr>
            </w:pPr>
            <w:r>
              <w:rPr>
                <w:rFonts w:asciiTheme="majorHAnsi" w:hAnsiTheme="majorHAnsi"/>
                <w:highlight w:val="yellow"/>
              </w:rPr>
              <w:t>[</w:t>
            </w:r>
            <w:r>
              <w:rPr>
                <w:rFonts w:cs="Arial"/>
                <w:highlight w:val="yellow"/>
              </w:rPr>
              <w:t>●</w:t>
            </w:r>
            <w:r>
              <w:rPr>
                <w:rFonts w:asciiTheme="majorHAnsi" w:hAnsiTheme="majorHAnsi"/>
                <w:highlight w:val="yellow"/>
              </w:rPr>
              <w:t>]</w:t>
            </w:r>
            <w:r>
              <w:rPr>
                <w:rFonts w:asciiTheme="majorHAnsi" w:hAnsiTheme="majorHAnsi"/>
              </w:rPr>
              <w:t xml:space="preserve"> </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7DB96B57" w14:textId="77777777" w:rsidR="002553F8" w:rsidRPr="00F27368" w:rsidRDefault="002553F8">
      <w:pPr>
        <w:rPr>
          <w:rFonts w:asciiTheme="majorHAnsi" w:hAnsiTheme="majorHAnsi"/>
        </w:rPr>
      </w:pPr>
    </w:p>
    <w:p w14:paraId="587D7CA2" w14:textId="77777777" w:rsidR="00F81353" w:rsidRPr="00F27368" w:rsidRDefault="00F81353" w:rsidP="009A5E18">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91C80" w14:textId="77777777" w:rsidR="008D6E6F" w:rsidRDefault="008D6E6F">
      <w:r>
        <w:separator/>
      </w:r>
    </w:p>
  </w:endnote>
  <w:endnote w:type="continuationSeparator" w:id="0">
    <w:p w14:paraId="52D791A4" w14:textId="77777777" w:rsidR="008D6E6F" w:rsidRDefault="008D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EEDA2" w14:textId="77777777" w:rsidR="008D6E6F" w:rsidRDefault="008D6E6F">
      <w:r>
        <w:separator/>
      </w:r>
    </w:p>
  </w:footnote>
  <w:footnote w:type="continuationSeparator" w:id="0">
    <w:p w14:paraId="643D91A0" w14:textId="77777777" w:rsidR="008D6E6F" w:rsidRDefault="008D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138" w14:textId="33E2ADC5" w:rsidR="00934131" w:rsidRPr="00C34EB4" w:rsidRDefault="00934131" w:rsidP="00C34EB4">
    <w:pPr>
      <w:pStyle w:val="Hlavika"/>
      <w:pBdr>
        <w:bottom w:val="none" w:sz="0" w:space="0" w:color="auto"/>
      </w:pBdr>
      <w:jc w:val="center"/>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19"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0"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1"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4C37253"/>
    <w:multiLevelType w:val="multilevel"/>
    <w:tmpl w:val="FF64527A"/>
    <w:lvl w:ilvl="0">
      <w:start w:val="1"/>
      <w:numFmt w:val="decimal"/>
      <w:pStyle w:val="Nadpis1"/>
      <w:suff w:val="nothing"/>
      <w:lvlText w:val="Článek %1."/>
      <w:lvlJc w:val="left"/>
      <w:pPr>
        <w:ind w:left="3261"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25" w15:restartNumberingAfterBreak="0">
    <w:nsid w:val="5AAA6FC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28"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9"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0"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5"/>
  </w:num>
  <w:num w:numId="2" w16cid:durableId="1182431103">
    <w:abstractNumId w:val="23"/>
  </w:num>
  <w:num w:numId="3" w16cid:durableId="1430008550">
    <w:abstractNumId w:val="6"/>
  </w:num>
  <w:num w:numId="4" w16cid:durableId="2143109688">
    <w:abstractNumId w:val="17"/>
  </w:num>
  <w:num w:numId="5" w16cid:durableId="968168920">
    <w:abstractNumId w:val="19"/>
  </w:num>
  <w:num w:numId="6" w16cid:durableId="11334003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26"/>
  </w:num>
  <w:num w:numId="8" w16cid:durableId="747187884">
    <w:abstractNumId w:val="26"/>
    <w:lvlOverride w:ilvl="0">
      <w:startOverride w:val="1"/>
    </w:lvlOverride>
  </w:num>
  <w:num w:numId="9" w16cid:durableId="1843201541">
    <w:abstractNumId w:val="20"/>
  </w:num>
  <w:num w:numId="10" w16cid:durableId="227306474">
    <w:abstractNumId w:val="26"/>
    <w:lvlOverride w:ilvl="0">
      <w:startOverride w:val="1"/>
    </w:lvlOverride>
  </w:num>
  <w:num w:numId="11" w16cid:durableId="971442368">
    <w:abstractNumId w:val="7"/>
  </w:num>
  <w:num w:numId="12" w16cid:durableId="324282936">
    <w:abstractNumId w:val="0"/>
  </w:num>
  <w:num w:numId="13" w16cid:durableId="1726105659">
    <w:abstractNumId w:val="12"/>
  </w:num>
  <w:num w:numId="14" w16cid:durableId="453595972">
    <w:abstractNumId w:val="21"/>
  </w:num>
  <w:num w:numId="15" w16cid:durableId="357002811">
    <w:abstractNumId w:val="29"/>
  </w:num>
  <w:num w:numId="16" w16cid:durableId="1125974878">
    <w:abstractNumId w:val="3"/>
  </w:num>
  <w:num w:numId="17" w16cid:durableId="1917129826">
    <w:abstractNumId w:val="30"/>
  </w:num>
  <w:num w:numId="18" w16cid:durableId="446655969">
    <w:abstractNumId w:val="32"/>
  </w:num>
  <w:num w:numId="19" w16cid:durableId="484393696">
    <w:abstractNumId w:val="13"/>
  </w:num>
  <w:num w:numId="20" w16cid:durableId="830947730">
    <w:abstractNumId w:val="10"/>
  </w:num>
  <w:num w:numId="21" w16cid:durableId="857887976">
    <w:abstractNumId w:val="14"/>
  </w:num>
  <w:num w:numId="22" w16cid:durableId="397099733">
    <w:abstractNumId w:val="4"/>
  </w:num>
  <w:num w:numId="23" w16cid:durableId="484901954">
    <w:abstractNumId w:val="1"/>
  </w:num>
  <w:num w:numId="24" w16cid:durableId="1236664527">
    <w:abstractNumId w:val="15"/>
  </w:num>
  <w:num w:numId="25" w16cid:durableId="1505903459">
    <w:abstractNumId w:val="27"/>
  </w:num>
  <w:num w:numId="26" w16cid:durableId="1334145868">
    <w:abstractNumId w:val="11"/>
  </w:num>
  <w:num w:numId="27" w16cid:durableId="935556124">
    <w:abstractNumId w:val="8"/>
  </w:num>
  <w:num w:numId="28" w16cid:durableId="2068871344">
    <w:abstractNumId w:val="31"/>
  </w:num>
  <w:num w:numId="29" w16cid:durableId="644043757">
    <w:abstractNumId w:val="16"/>
  </w:num>
  <w:num w:numId="30" w16cid:durableId="868568857">
    <w:abstractNumId w:val="2"/>
  </w:num>
  <w:num w:numId="31" w16cid:durableId="1671370491">
    <w:abstractNumId w:val="25"/>
  </w:num>
  <w:num w:numId="32" w16cid:durableId="224994955">
    <w:abstractNumId w:val="22"/>
  </w:num>
  <w:num w:numId="33" w16cid:durableId="379288793">
    <w:abstractNumId w:val="24"/>
  </w:num>
  <w:num w:numId="34" w16cid:durableId="547453544">
    <w:abstractNumId w:val="9"/>
  </w:num>
  <w:num w:numId="35" w16cid:durableId="1591621671">
    <w:abstractNumId w:val="28"/>
  </w:num>
  <w:num w:numId="36" w16cid:durableId="2059744162">
    <w:abstractNumId w:val="18"/>
  </w:num>
  <w:num w:numId="37" w16cid:durableId="571155812">
    <w:abstractNumId w:val="26"/>
  </w:num>
  <w:num w:numId="38" w16cid:durableId="1410887707">
    <w:abstractNumId w:val="26"/>
  </w:num>
  <w:num w:numId="39" w16cid:durableId="306479004">
    <w:abstractNumId w:val="26"/>
  </w:num>
  <w:num w:numId="40" w16cid:durableId="323704360">
    <w:abstractNumId w:val="26"/>
  </w:num>
  <w:num w:numId="41" w16cid:durableId="1032652797">
    <w:abstractNumId w:val="26"/>
  </w:num>
  <w:num w:numId="42" w16cid:durableId="1514957271">
    <w:abstractNumId w:val="26"/>
  </w:num>
  <w:num w:numId="43" w16cid:durableId="1415282519">
    <w:abstractNumId w:val="26"/>
  </w:num>
  <w:num w:numId="44" w16cid:durableId="1190872199">
    <w:abstractNumId w:val="26"/>
  </w:num>
  <w:num w:numId="45" w16cid:durableId="1263105117">
    <w:abstractNumId w:val="26"/>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417"/>
    <w:rsid w:val="000F0631"/>
    <w:rsid w:val="000F07FF"/>
    <w:rsid w:val="000F18D7"/>
    <w:rsid w:val="000F1BD8"/>
    <w:rsid w:val="000F1D50"/>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3328"/>
    <w:rsid w:val="002C38AD"/>
    <w:rsid w:val="002C3A39"/>
    <w:rsid w:val="002C519D"/>
    <w:rsid w:val="002C5270"/>
    <w:rsid w:val="002C60D5"/>
    <w:rsid w:val="002C7A89"/>
    <w:rsid w:val="002C7BEB"/>
    <w:rsid w:val="002D040B"/>
    <w:rsid w:val="002D07DC"/>
    <w:rsid w:val="002D1A7E"/>
    <w:rsid w:val="002D31A2"/>
    <w:rsid w:val="002D3B16"/>
    <w:rsid w:val="002D3F47"/>
    <w:rsid w:val="002D4AC2"/>
    <w:rsid w:val="002D4CD3"/>
    <w:rsid w:val="002D4F8D"/>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C7B"/>
    <w:rsid w:val="00387EFE"/>
    <w:rsid w:val="003923BB"/>
    <w:rsid w:val="0039242B"/>
    <w:rsid w:val="003924D6"/>
    <w:rsid w:val="003924E6"/>
    <w:rsid w:val="003930ED"/>
    <w:rsid w:val="0039314A"/>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6C8"/>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709"/>
    <w:rsid w:val="00436034"/>
    <w:rsid w:val="004362EB"/>
    <w:rsid w:val="00437383"/>
    <w:rsid w:val="004375EF"/>
    <w:rsid w:val="00437ACF"/>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671"/>
    <w:rsid w:val="004D47A9"/>
    <w:rsid w:val="004D4A4C"/>
    <w:rsid w:val="004D4CB9"/>
    <w:rsid w:val="004D5023"/>
    <w:rsid w:val="004D5652"/>
    <w:rsid w:val="004D5E85"/>
    <w:rsid w:val="004D5E98"/>
    <w:rsid w:val="004D6674"/>
    <w:rsid w:val="004D7101"/>
    <w:rsid w:val="004D7ECE"/>
    <w:rsid w:val="004E057E"/>
    <w:rsid w:val="004E1463"/>
    <w:rsid w:val="004E253F"/>
    <w:rsid w:val="004E28B4"/>
    <w:rsid w:val="004E3F69"/>
    <w:rsid w:val="004E400F"/>
    <w:rsid w:val="004E45B5"/>
    <w:rsid w:val="004E5BC0"/>
    <w:rsid w:val="004E5F8D"/>
    <w:rsid w:val="004E6309"/>
    <w:rsid w:val="004E76A7"/>
    <w:rsid w:val="004E7FEF"/>
    <w:rsid w:val="004F08AC"/>
    <w:rsid w:val="004F099E"/>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7049"/>
    <w:rsid w:val="0058740C"/>
    <w:rsid w:val="005902F5"/>
    <w:rsid w:val="005904D0"/>
    <w:rsid w:val="00590BF9"/>
    <w:rsid w:val="00591542"/>
    <w:rsid w:val="00592D71"/>
    <w:rsid w:val="00593BE4"/>
    <w:rsid w:val="00593C79"/>
    <w:rsid w:val="00594FAA"/>
    <w:rsid w:val="00595F79"/>
    <w:rsid w:val="00595FC1"/>
    <w:rsid w:val="00597C14"/>
    <w:rsid w:val="005A04A3"/>
    <w:rsid w:val="005A090A"/>
    <w:rsid w:val="005A12FD"/>
    <w:rsid w:val="005A136A"/>
    <w:rsid w:val="005A162E"/>
    <w:rsid w:val="005A19A4"/>
    <w:rsid w:val="005A25EA"/>
    <w:rsid w:val="005A445C"/>
    <w:rsid w:val="005A47CD"/>
    <w:rsid w:val="005A4D98"/>
    <w:rsid w:val="005A565A"/>
    <w:rsid w:val="005A656F"/>
    <w:rsid w:val="005A6B8D"/>
    <w:rsid w:val="005A72FF"/>
    <w:rsid w:val="005A78F2"/>
    <w:rsid w:val="005A7B17"/>
    <w:rsid w:val="005A7D12"/>
    <w:rsid w:val="005A7F62"/>
    <w:rsid w:val="005B1375"/>
    <w:rsid w:val="005B1B9C"/>
    <w:rsid w:val="005B1DCF"/>
    <w:rsid w:val="005B1EAB"/>
    <w:rsid w:val="005B1F9B"/>
    <w:rsid w:val="005B288B"/>
    <w:rsid w:val="005B36A9"/>
    <w:rsid w:val="005B4E65"/>
    <w:rsid w:val="005B6480"/>
    <w:rsid w:val="005B7764"/>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0"/>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628"/>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6E6F"/>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CEB"/>
    <w:rsid w:val="00933A56"/>
    <w:rsid w:val="00934131"/>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7080"/>
    <w:rsid w:val="00961E3D"/>
    <w:rsid w:val="009625CE"/>
    <w:rsid w:val="0096346D"/>
    <w:rsid w:val="00963B84"/>
    <w:rsid w:val="00964199"/>
    <w:rsid w:val="00964700"/>
    <w:rsid w:val="00964E2B"/>
    <w:rsid w:val="009651AE"/>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3D3C"/>
    <w:rsid w:val="009D46C2"/>
    <w:rsid w:val="009D5148"/>
    <w:rsid w:val="009D551E"/>
    <w:rsid w:val="009D5A46"/>
    <w:rsid w:val="009D6418"/>
    <w:rsid w:val="009D65A0"/>
    <w:rsid w:val="009D7E1D"/>
    <w:rsid w:val="009E0A2C"/>
    <w:rsid w:val="009E145F"/>
    <w:rsid w:val="009E1749"/>
    <w:rsid w:val="009E2F78"/>
    <w:rsid w:val="009E375D"/>
    <w:rsid w:val="009E3FEC"/>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D7B"/>
    <w:rsid w:val="00A25ED6"/>
    <w:rsid w:val="00A270B8"/>
    <w:rsid w:val="00A27764"/>
    <w:rsid w:val="00A30E36"/>
    <w:rsid w:val="00A3104D"/>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D51"/>
    <w:rsid w:val="00A80D77"/>
    <w:rsid w:val="00A82323"/>
    <w:rsid w:val="00A836DF"/>
    <w:rsid w:val="00A84C1A"/>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736A"/>
    <w:rsid w:val="00B07E15"/>
    <w:rsid w:val="00B105A8"/>
    <w:rsid w:val="00B1076B"/>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33E"/>
    <w:rsid w:val="00B567E4"/>
    <w:rsid w:val="00B57345"/>
    <w:rsid w:val="00B57AFE"/>
    <w:rsid w:val="00B603FE"/>
    <w:rsid w:val="00B60857"/>
    <w:rsid w:val="00B60B39"/>
    <w:rsid w:val="00B60B58"/>
    <w:rsid w:val="00B61F5A"/>
    <w:rsid w:val="00B635FD"/>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C86"/>
    <w:rsid w:val="00BF446F"/>
    <w:rsid w:val="00BF5C10"/>
    <w:rsid w:val="00BF6B61"/>
    <w:rsid w:val="00BF6C3D"/>
    <w:rsid w:val="00BF6D20"/>
    <w:rsid w:val="00C01A69"/>
    <w:rsid w:val="00C0217E"/>
    <w:rsid w:val="00C02987"/>
    <w:rsid w:val="00C02E62"/>
    <w:rsid w:val="00C03255"/>
    <w:rsid w:val="00C034FD"/>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E28"/>
    <w:rsid w:val="00CB5F03"/>
    <w:rsid w:val="00CB63CF"/>
    <w:rsid w:val="00CB6778"/>
    <w:rsid w:val="00CB6BF1"/>
    <w:rsid w:val="00CB7575"/>
    <w:rsid w:val="00CC009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EA5"/>
    <w:rsid w:val="00CE1048"/>
    <w:rsid w:val="00CE225C"/>
    <w:rsid w:val="00CE306F"/>
    <w:rsid w:val="00CE3A95"/>
    <w:rsid w:val="00CE3E6D"/>
    <w:rsid w:val="00CE3FED"/>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07EF"/>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51B6"/>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ED"/>
    <w:rsid w:val="00EE598D"/>
    <w:rsid w:val="00EE6B98"/>
    <w:rsid w:val="00EE6C2A"/>
    <w:rsid w:val="00EE6F1B"/>
    <w:rsid w:val="00EE73B2"/>
    <w:rsid w:val="00EE78C2"/>
    <w:rsid w:val="00EF0712"/>
    <w:rsid w:val="00EF1124"/>
    <w:rsid w:val="00EF242B"/>
    <w:rsid w:val="00EF3691"/>
    <w:rsid w:val="00EF4196"/>
    <w:rsid w:val="00EF4804"/>
    <w:rsid w:val="00EF5148"/>
    <w:rsid w:val="00EF524E"/>
    <w:rsid w:val="00EF6F3D"/>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BA0"/>
    <w:rsid w:val="00F32D42"/>
    <w:rsid w:val="00F3353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A7A"/>
    <w:rsid w:val="00F60445"/>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spacing w:before="240"/>
      <w:outlineLvl w:val="2"/>
    </w:pPr>
    <w:rPr>
      <w:rFonts w:cs="Arial"/>
      <w:bCs/>
      <w:szCs w:val="26"/>
    </w:rPr>
  </w:style>
  <w:style w:type="paragraph" w:styleId="Nadpis4">
    <w:name w:val="heading 4"/>
    <w:aliases w:val=" Char,Char,h4,smlouva"/>
    <w:basedOn w:val="Normlny"/>
    <w:next w:val="Normlny"/>
    <w:qFormat/>
    <w:rsid w:val="009F37E1"/>
    <w:pPr>
      <w:numPr>
        <w:ilvl w:val="3"/>
        <w:numId w:val="2"/>
      </w:numPr>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semiHidden/>
    <w:rsid w:val="009F37E1"/>
    <w:rPr>
      <w:sz w:val="16"/>
      <w:szCs w:val="16"/>
    </w:rPr>
  </w:style>
  <w:style w:type="paragraph" w:styleId="Textkomentra">
    <w:name w:val="annotation text"/>
    <w:basedOn w:val="Normlny"/>
    <w:link w:val="TextkomentraChar"/>
    <w:semiHidden/>
    <w:rsid w:val="009F37E1"/>
    <w:rPr>
      <w:sz w:val="20"/>
      <w:szCs w:val="20"/>
    </w:rPr>
  </w:style>
  <w:style w:type="character" w:customStyle="1" w:styleId="TextkomentraChar">
    <w:name w:val="Text komentára Char"/>
    <w:basedOn w:val="Predvolenpsmoodseku"/>
    <w:link w:val="Textkomentra"/>
    <w:semiHidden/>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2.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3.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4.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5.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6.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7.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8.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37</Pages>
  <Words>11855</Words>
  <Characters>71700</Characters>
  <Application>Microsoft Office Word</Application>
  <DocSecurity>0</DocSecurity>
  <Lines>597</Lines>
  <Paragraphs>166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poskytování energetických služeb se zařučeným výsledkem - vzor</vt:lpstr>
      <vt:lpstr>Smlouva o poskytování energetických služeb se zařučeným výsledkem - vzor</vt:lpstr>
    </vt:vector>
  </TitlesOfParts>
  <Company>MVV Energie CZ s.r.o.</Company>
  <LinksUpToDate>false</LinksUpToDate>
  <CharactersWithSpaces>83389</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67</cp:revision>
  <cp:lastPrinted>2021-06-09T08:35:00Z</cp:lastPrinted>
  <dcterms:created xsi:type="dcterms:W3CDTF">2021-06-09T14:36:00Z</dcterms:created>
  <dcterms:modified xsi:type="dcterms:W3CDTF">2024-01-04T07:07:00Z</dcterms:modified>
</cp:coreProperties>
</file>